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5CFC25" w14:textId="3FC42056" w:rsidR="00AE56FF" w:rsidRPr="00DD293D" w:rsidRDefault="00AE56FF" w:rsidP="00017771">
      <w:pPr>
        <w:pStyle w:val="NRCINSPECTIONMANUAL"/>
        <w:rPr>
          <w:szCs w:val="20"/>
        </w:rPr>
      </w:pPr>
      <w:r w:rsidRPr="00905CF2">
        <w:tab/>
      </w:r>
      <w:r w:rsidRPr="00017771">
        <w:rPr>
          <w:b/>
          <w:bCs/>
          <w:sz w:val="38"/>
          <w:szCs w:val="38"/>
        </w:rPr>
        <w:t>NRC INSPECTION MANUAL</w:t>
      </w:r>
      <w:r w:rsidRPr="00905CF2">
        <w:tab/>
      </w:r>
      <w:r w:rsidR="001E33D1" w:rsidRPr="00DD293D">
        <w:rPr>
          <w:szCs w:val="20"/>
        </w:rPr>
        <w:t>I</w:t>
      </w:r>
      <w:r w:rsidR="001E33D1">
        <w:rPr>
          <w:szCs w:val="20"/>
        </w:rPr>
        <w:t>R</w:t>
      </w:r>
      <w:r w:rsidR="001E33D1" w:rsidRPr="00DD293D">
        <w:rPr>
          <w:szCs w:val="20"/>
        </w:rPr>
        <w:t>AB</w:t>
      </w:r>
    </w:p>
    <w:p w14:paraId="7E41D9F9" w14:textId="67184DB9" w:rsidR="00AE56FF" w:rsidRPr="00AE19AC" w:rsidRDefault="00AE56FF" w:rsidP="00017771">
      <w:pPr>
        <w:pStyle w:val="IMCIP"/>
      </w:pPr>
      <w:r w:rsidRPr="00AE19AC">
        <w:t>INSPECTION PROCEDURE 71151</w:t>
      </w:r>
    </w:p>
    <w:p w14:paraId="0E9CA2D2" w14:textId="77777777" w:rsidR="00AE56FF" w:rsidRPr="00AE19AC" w:rsidRDefault="00AE56FF" w:rsidP="00017771">
      <w:pPr>
        <w:pStyle w:val="Title"/>
      </w:pPr>
      <w:r w:rsidRPr="00AE19AC">
        <w:t>PERFORMANCE INDICATOR VERIFICATION</w:t>
      </w:r>
    </w:p>
    <w:p w14:paraId="3D4E60DE" w14:textId="0922703A" w:rsidR="00134EC8" w:rsidRPr="00AE19AC" w:rsidRDefault="00134EC8" w:rsidP="00017771">
      <w:pPr>
        <w:pStyle w:val="EffectiveDate"/>
      </w:pPr>
      <w:r>
        <w:t xml:space="preserve">Effective Date: </w:t>
      </w:r>
      <w:ins w:id="0" w:author="Author">
        <w:r w:rsidR="00941616">
          <w:t>January</w:t>
        </w:r>
        <w:r w:rsidR="0040549E">
          <w:t xml:space="preserve"> 1, 2025</w:t>
        </w:r>
      </w:ins>
    </w:p>
    <w:p w14:paraId="1645C726" w14:textId="54EC6D31" w:rsidR="003358DB" w:rsidRPr="00AE19AC" w:rsidRDefault="00AE56FF" w:rsidP="00017771">
      <w:pPr>
        <w:pStyle w:val="Applicability"/>
      </w:pPr>
      <w:r w:rsidRPr="00AE19AC">
        <w:t xml:space="preserve">PROGRAM APPLICABILITY: </w:t>
      </w:r>
      <w:r w:rsidR="006D119F">
        <w:t>IMC</w:t>
      </w:r>
      <w:r w:rsidR="00017771">
        <w:t>s</w:t>
      </w:r>
      <w:r w:rsidR="006D119F">
        <w:t xml:space="preserve"> </w:t>
      </w:r>
      <w:r w:rsidR="00F61857">
        <w:t>2201</w:t>
      </w:r>
      <w:r w:rsidR="00CE1E4A">
        <w:t xml:space="preserve"> </w:t>
      </w:r>
      <w:r w:rsidR="00F61857">
        <w:t xml:space="preserve">A, </w:t>
      </w:r>
      <w:r w:rsidRPr="00AE19AC">
        <w:t>2515</w:t>
      </w:r>
      <w:r w:rsidR="00CE1E4A">
        <w:t xml:space="preserve"> </w:t>
      </w:r>
      <w:r w:rsidR="001E0030">
        <w:t>A</w:t>
      </w:r>
    </w:p>
    <w:p w14:paraId="12B629E8" w14:textId="77777777" w:rsidR="00AE56FF" w:rsidRPr="00AE19AC" w:rsidRDefault="00AE56FF" w:rsidP="008069D9">
      <w:pPr>
        <w:pStyle w:val="Heading1"/>
      </w:pPr>
      <w:r w:rsidRPr="00AE19AC">
        <w:t>71151-01</w:t>
      </w:r>
      <w:r w:rsidRPr="00AE19AC">
        <w:tab/>
        <w:t>INSPECTION OBJECTIVE</w:t>
      </w:r>
    </w:p>
    <w:p w14:paraId="4DB5D002" w14:textId="77777777" w:rsidR="00C94623" w:rsidRPr="00344BB2" w:rsidRDefault="00AE56FF" w:rsidP="00017771">
      <w:pPr>
        <w:pStyle w:val="BodyText2"/>
      </w:pPr>
      <w:r w:rsidRPr="00344BB2">
        <w:t>01.01</w:t>
      </w:r>
      <w:r w:rsidRPr="00344BB2">
        <w:tab/>
      </w:r>
      <w:r w:rsidR="00C94623" w:rsidRPr="00344BB2">
        <w:t>Background</w:t>
      </w:r>
    </w:p>
    <w:p w14:paraId="506D8F64" w14:textId="1E629152" w:rsidR="00C94623" w:rsidRPr="00344BB2" w:rsidRDefault="00C94623" w:rsidP="00017771">
      <w:pPr>
        <w:pStyle w:val="BodyText3"/>
      </w:pPr>
      <w:r w:rsidRPr="00344BB2">
        <w:t>Inspection Manual Chapter (IMC)</w:t>
      </w:r>
      <w:r w:rsidR="000B4E56" w:rsidRPr="00344BB2">
        <w:t xml:space="preserve"> </w:t>
      </w:r>
      <w:r w:rsidRPr="00344BB2">
        <w:t>0308, Attachment</w:t>
      </w:r>
      <w:r w:rsidR="00A404C6" w:rsidRPr="00344BB2">
        <w:t xml:space="preserve"> </w:t>
      </w:r>
      <w:r w:rsidRPr="00344BB2">
        <w:t xml:space="preserve">1, “Technical Basis for Performance Indicators,” describes the </w:t>
      </w:r>
      <w:r w:rsidR="000B4E56" w:rsidRPr="00344BB2">
        <w:t>performance indicators (</w:t>
      </w:r>
      <w:r w:rsidRPr="00344BB2">
        <w:t>PI</w:t>
      </w:r>
      <w:r w:rsidR="000B4E56" w:rsidRPr="00344BB2">
        <w:t>)</w:t>
      </w:r>
      <w:r w:rsidRPr="00344BB2">
        <w:t xml:space="preserve"> and their objectives, thresholds, and bases and Reactor Oversight Process (ROP) cornerstone attributes covered by the PIs. The current revision of the Nuclear Energy Institute (NEI) document, NEI</w:t>
      </w:r>
      <w:r w:rsidR="000B4E56" w:rsidRPr="00344BB2">
        <w:t xml:space="preserve"> </w:t>
      </w:r>
      <w:r w:rsidRPr="00344BB2">
        <w:t>99</w:t>
      </w:r>
      <w:r w:rsidRPr="00344BB2">
        <w:noBreakHyphen/>
        <w:t>02, “Regulatory Assessment Performance Indicator Guideline,” that has been accepted by the NRC for use in reporting PI data, describes the PIs, how they are calculated, and how and when to report PIs to the U.S.</w:t>
      </w:r>
      <w:r w:rsidR="000B4E56" w:rsidRPr="00344BB2">
        <w:t xml:space="preserve"> </w:t>
      </w:r>
      <w:r w:rsidRPr="00344BB2">
        <w:t>Nuclear Regulatory Commission</w:t>
      </w:r>
      <w:r w:rsidR="000B4E56" w:rsidRPr="00344BB2">
        <w:t xml:space="preserve"> </w:t>
      </w:r>
      <w:r w:rsidRPr="00344BB2">
        <w:t>(NRC). NRC Regulatory Issue Summary</w:t>
      </w:r>
      <w:r w:rsidR="000B4E56" w:rsidRPr="00344BB2">
        <w:t xml:space="preserve"> </w:t>
      </w:r>
      <w:r w:rsidRPr="00344BB2">
        <w:t>(RIS)</w:t>
      </w:r>
      <w:r w:rsidR="000B4E56" w:rsidRPr="00344BB2">
        <w:t xml:space="preserve"> </w:t>
      </w:r>
      <w:r w:rsidRPr="00344BB2">
        <w:t>2000-08, “Voluntary Submission of Performance Indicator Data,” Revision</w:t>
      </w:r>
      <w:r w:rsidR="000B4E56" w:rsidRPr="00344BB2">
        <w:t xml:space="preserve"> </w:t>
      </w:r>
      <w:r w:rsidRPr="00344BB2">
        <w:t>1, informs stakeholders that the NRC accepts NEI</w:t>
      </w:r>
      <w:r w:rsidR="000B4E56" w:rsidRPr="00344BB2">
        <w:t xml:space="preserve"> </w:t>
      </w:r>
      <w:r w:rsidRPr="00344BB2">
        <w:t>99-02 for use in reporting PI data.</w:t>
      </w:r>
    </w:p>
    <w:p w14:paraId="06C5E2B1" w14:textId="29F35E44" w:rsidR="00C94623" w:rsidRPr="00344BB2" w:rsidRDefault="00C94623" w:rsidP="00017771">
      <w:pPr>
        <w:pStyle w:val="BodyText3"/>
      </w:pPr>
      <w:r w:rsidRPr="00344BB2">
        <w:t>PI data are voluntarily submitted by licensees to the NRC; however, information provided to the Commission by a licensee shall be complete and accurate in all material respects subject to</w:t>
      </w:r>
      <w:r w:rsidR="003A4AAA">
        <w:t xml:space="preserve"> </w:t>
      </w:r>
      <w:r w:rsidRPr="00344BB2">
        <w:t>10 CFR 50.9. The assessment of plant performance relies on information provided by PIs. NEI</w:t>
      </w:r>
      <w:r w:rsidR="000B4E56" w:rsidRPr="00344BB2">
        <w:t xml:space="preserve"> </w:t>
      </w:r>
      <w:r w:rsidRPr="00344BB2">
        <w:t>99-02 describes the PI data elements that are reported to the NRC. PI verifications will be planned inspections during which an inspector will review a sample of plant records and data against the reported PIs.</w:t>
      </w:r>
    </w:p>
    <w:p w14:paraId="49DF8E73" w14:textId="6A7E3EB7" w:rsidR="00C94623" w:rsidRPr="00344BB2" w:rsidRDefault="00C94623" w:rsidP="00017771">
      <w:pPr>
        <w:pStyle w:val="BodyText2"/>
      </w:pPr>
      <w:r w:rsidRPr="00344BB2">
        <w:t>01.02</w:t>
      </w:r>
      <w:r w:rsidRPr="00344BB2">
        <w:tab/>
        <w:t>Objective</w:t>
      </w:r>
    </w:p>
    <w:p w14:paraId="4B96CD90" w14:textId="78732D21" w:rsidR="00AE56FF" w:rsidRPr="00344BB2" w:rsidRDefault="00AE56FF" w:rsidP="00017771">
      <w:pPr>
        <w:pStyle w:val="BodyText3"/>
      </w:pPr>
      <w:r w:rsidRPr="00344BB2">
        <w:t xml:space="preserve">To perform a periodic review of PI data to </w:t>
      </w:r>
      <w:r w:rsidR="00560782" w:rsidRPr="00344BB2">
        <w:t xml:space="preserve">verify </w:t>
      </w:r>
      <w:r w:rsidR="00A779A1" w:rsidRPr="00344BB2">
        <w:t>their</w:t>
      </w:r>
      <w:r w:rsidRPr="00344BB2">
        <w:t xml:space="preserve"> accuracy and completeness.</w:t>
      </w:r>
    </w:p>
    <w:p w14:paraId="7BAE2EF3" w14:textId="0310FBF7" w:rsidR="00D94865" w:rsidRDefault="00AE56FF" w:rsidP="008069D9">
      <w:pPr>
        <w:pStyle w:val="Heading1"/>
      </w:pPr>
      <w:r w:rsidRPr="00AE19AC">
        <w:t>71151-02</w:t>
      </w:r>
      <w:r w:rsidRPr="00AE19AC">
        <w:tab/>
        <w:t>INSPECTION REQUIREMENTS</w:t>
      </w:r>
    </w:p>
    <w:p w14:paraId="53B8094A" w14:textId="73AA6602" w:rsidR="007D2C80" w:rsidRPr="00344BB2" w:rsidRDefault="00550C1A" w:rsidP="00017771">
      <w:pPr>
        <w:pStyle w:val="BodyText"/>
      </w:pPr>
      <w:r w:rsidRPr="00344BB2">
        <w:t>T</w:t>
      </w:r>
      <w:r w:rsidR="007A5846" w:rsidRPr="00344BB2">
        <w:t xml:space="preserve">he minimum </w:t>
      </w:r>
      <w:r w:rsidR="007D2C80" w:rsidRPr="00344BB2">
        <w:t xml:space="preserve">requirements </w:t>
      </w:r>
      <w:r w:rsidR="005D5A66" w:rsidRPr="00344BB2">
        <w:t>for verification</w:t>
      </w:r>
      <w:r w:rsidRPr="00344BB2">
        <w:t xml:space="preserve"> for each PI is described below</w:t>
      </w:r>
      <w:r w:rsidR="007D2C80" w:rsidRPr="00344BB2">
        <w:t xml:space="preserve">. </w:t>
      </w:r>
      <w:r w:rsidR="00F814FF" w:rsidRPr="00344BB2">
        <w:t>NEI</w:t>
      </w:r>
      <w:r w:rsidR="008C3865" w:rsidRPr="00344BB2">
        <w:t xml:space="preserve"> </w:t>
      </w:r>
      <w:r w:rsidR="00F814FF" w:rsidRPr="00344BB2">
        <w:t>99-02 has</w:t>
      </w:r>
      <w:r w:rsidR="007D2C80" w:rsidRPr="00344BB2">
        <w:t xml:space="preserve"> complete definitions of the PIs and how they are calculated and reported.</w:t>
      </w:r>
    </w:p>
    <w:p w14:paraId="728D8E7C" w14:textId="4CB8EF62" w:rsidR="001E33D1" w:rsidRPr="00344BB2" w:rsidRDefault="001E33D1" w:rsidP="00017771">
      <w:pPr>
        <w:pStyle w:val="BodyText"/>
      </w:pPr>
      <w:r w:rsidRPr="00344BB2">
        <w:t xml:space="preserve">Note: For New Large Light Water Reactors with Passive Safety Systems such as the AP 1000 (Generation III+ Reactor Designs), MSPI PIs (MS06-MS10) are not valid. No </w:t>
      </w:r>
      <w:r w:rsidR="008C763D" w:rsidRPr="00344BB2">
        <w:t>PI</w:t>
      </w:r>
      <w:r w:rsidRPr="00344BB2">
        <w:t xml:space="preserve"> verification</w:t>
      </w:r>
      <w:r w:rsidR="00300F11" w:rsidRPr="00344BB2">
        <w:t>s</w:t>
      </w:r>
      <w:r w:rsidRPr="00344BB2">
        <w:t xml:space="preserve"> </w:t>
      </w:r>
      <w:r w:rsidR="00300F11" w:rsidRPr="00344BB2">
        <w:t>are</w:t>
      </w:r>
      <w:r w:rsidRPr="00344BB2">
        <w:t xml:space="preserve"> required for those facilities with Generation III+ Reactor Design for the following PIs:</w:t>
      </w:r>
    </w:p>
    <w:p w14:paraId="665D0379" w14:textId="6DC45445" w:rsidR="00252815" w:rsidRPr="00256261" w:rsidRDefault="001E33D1" w:rsidP="00017771">
      <w:pPr>
        <w:pStyle w:val="ListBullet2"/>
        <w:rPr>
          <w:szCs w:val="22"/>
        </w:rPr>
      </w:pPr>
      <w:r w:rsidRPr="00256261">
        <w:rPr>
          <w:szCs w:val="22"/>
        </w:rPr>
        <w:t>MS06: Emergency AC Power Systems</w:t>
      </w:r>
    </w:p>
    <w:p w14:paraId="097FF53F" w14:textId="1FE1DAD2" w:rsidR="001E33D1" w:rsidRPr="00256261" w:rsidRDefault="001E33D1" w:rsidP="00017771">
      <w:pPr>
        <w:pStyle w:val="ListBullet2"/>
        <w:rPr>
          <w:szCs w:val="22"/>
        </w:rPr>
      </w:pPr>
      <w:r w:rsidRPr="00256261">
        <w:rPr>
          <w:szCs w:val="22"/>
        </w:rPr>
        <w:t>MS07: High Pressure Injection Systems</w:t>
      </w:r>
    </w:p>
    <w:p w14:paraId="0CF02764" w14:textId="36947897" w:rsidR="001E33D1" w:rsidRPr="00256261" w:rsidRDefault="001E33D1" w:rsidP="00017771">
      <w:pPr>
        <w:pStyle w:val="ListBullet2"/>
        <w:rPr>
          <w:szCs w:val="22"/>
        </w:rPr>
      </w:pPr>
      <w:r w:rsidRPr="00256261">
        <w:rPr>
          <w:szCs w:val="22"/>
        </w:rPr>
        <w:lastRenderedPageBreak/>
        <w:t>MS08: Heat Removal Systems</w:t>
      </w:r>
    </w:p>
    <w:p w14:paraId="7423CEF6" w14:textId="78E30B93" w:rsidR="001E33D1" w:rsidRPr="00256261" w:rsidRDefault="001E33D1" w:rsidP="00017771">
      <w:pPr>
        <w:pStyle w:val="ListBullet2"/>
        <w:rPr>
          <w:szCs w:val="22"/>
        </w:rPr>
      </w:pPr>
      <w:r w:rsidRPr="00256261">
        <w:rPr>
          <w:szCs w:val="22"/>
        </w:rPr>
        <w:t>MS09: Residual Heat Removal Systems</w:t>
      </w:r>
    </w:p>
    <w:p w14:paraId="5D468D74" w14:textId="393FF49F" w:rsidR="001E33D1" w:rsidRPr="00256261" w:rsidRDefault="001E33D1" w:rsidP="00017771">
      <w:pPr>
        <w:pStyle w:val="ListBullet2"/>
        <w:rPr>
          <w:szCs w:val="22"/>
        </w:rPr>
      </w:pPr>
      <w:r w:rsidRPr="00256261">
        <w:rPr>
          <w:szCs w:val="22"/>
        </w:rPr>
        <w:t>MS10: Cooling Water Support Systems</w:t>
      </w:r>
    </w:p>
    <w:p w14:paraId="3156FA0B" w14:textId="65985917" w:rsidR="00344BB2" w:rsidRPr="00344BB2" w:rsidRDefault="007015AF" w:rsidP="00252815">
      <w:pPr>
        <w:pStyle w:val="Heading2"/>
      </w:pPr>
      <w:r w:rsidRPr="00344BB2">
        <w:t>02.01</w:t>
      </w:r>
      <w:r w:rsidRPr="00344BB2">
        <w:tab/>
      </w:r>
      <w:r w:rsidR="008B0998" w:rsidRPr="00252815">
        <w:rPr>
          <w:u w:val="single"/>
        </w:rPr>
        <w:t xml:space="preserve">IE01: </w:t>
      </w:r>
      <w:r w:rsidR="007D2C80" w:rsidRPr="00252815">
        <w:rPr>
          <w:u w:val="single"/>
        </w:rPr>
        <w:t>Unplanned Scrams per 7000 Critical Hours</w:t>
      </w:r>
      <w:r w:rsidR="00410276" w:rsidRPr="00252815">
        <w:rPr>
          <w:u w:val="single"/>
        </w:rPr>
        <w:t xml:space="preserve"> Sample</w:t>
      </w:r>
    </w:p>
    <w:p w14:paraId="4F3B4126" w14:textId="6B184E0A" w:rsidR="00252815" w:rsidRDefault="007D2C80" w:rsidP="00252815">
      <w:pPr>
        <w:pStyle w:val="BodyText3"/>
      </w:pPr>
      <w:r w:rsidRPr="00344BB2">
        <w:t xml:space="preserve">Inspectors shall compare the number of scrams reported in </w:t>
      </w:r>
      <w:r w:rsidR="00DF3E33" w:rsidRPr="00344BB2">
        <w:t>Licensee Event Reports (</w:t>
      </w:r>
      <w:r w:rsidR="00F814FF" w:rsidRPr="00344BB2">
        <w:t>LERs</w:t>
      </w:r>
      <w:r w:rsidR="00DF3E33" w:rsidRPr="00344BB2">
        <w:t>)</w:t>
      </w:r>
      <w:r w:rsidR="00F814FF" w:rsidRPr="00344BB2">
        <w:t xml:space="preserve"> to the number reported for the</w:t>
      </w:r>
      <w:r w:rsidRPr="00344BB2">
        <w:t xml:space="preserve"> PI. </w:t>
      </w:r>
      <w:r w:rsidR="0075172C" w:rsidRPr="00344BB2">
        <w:t xml:space="preserve">Verify the accuracy of the reported </w:t>
      </w:r>
      <w:r w:rsidRPr="00344BB2">
        <w:t>number of critical hours.</w:t>
      </w:r>
    </w:p>
    <w:p w14:paraId="27C24472" w14:textId="0612ADDC" w:rsidR="00252815" w:rsidRDefault="006271EA" w:rsidP="00252815">
      <w:pPr>
        <w:pStyle w:val="Heading2"/>
        <w:rPr>
          <w:u w:val="single"/>
        </w:rPr>
      </w:pPr>
      <w:r w:rsidRPr="00344BB2">
        <w:t>02.02</w:t>
      </w:r>
      <w:r w:rsidR="005D5A66" w:rsidRPr="00344BB2">
        <w:tab/>
      </w:r>
      <w:r w:rsidR="008B0998" w:rsidRPr="00344BB2">
        <w:rPr>
          <w:u w:val="single"/>
        </w:rPr>
        <w:t xml:space="preserve">IE03: </w:t>
      </w:r>
      <w:r w:rsidR="005D5A66" w:rsidRPr="00344BB2">
        <w:rPr>
          <w:u w:val="single"/>
        </w:rPr>
        <w:t>Unplanned Power Changes per 7000 Critical Hours</w:t>
      </w:r>
      <w:r w:rsidR="00410276" w:rsidRPr="00344BB2">
        <w:rPr>
          <w:u w:val="single"/>
        </w:rPr>
        <w:t xml:space="preserve"> Sample</w:t>
      </w:r>
    </w:p>
    <w:p w14:paraId="452C2349" w14:textId="15A477E3" w:rsidR="00252815" w:rsidRDefault="00F814FF" w:rsidP="00252815">
      <w:pPr>
        <w:pStyle w:val="BodyText3"/>
      </w:pPr>
      <w:r w:rsidRPr="00344BB2">
        <w:t>I</w:t>
      </w:r>
      <w:r w:rsidR="00550C1A" w:rsidRPr="00344BB2">
        <w:t>nspectors shall review the appropriate licensee documents to verify that the licensee counted power changes</w:t>
      </w:r>
      <w:r w:rsidR="00B732AD" w:rsidRPr="00344BB2">
        <w:t xml:space="preserve"> appropriately</w:t>
      </w:r>
      <w:r w:rsidR="0075172C" w:rsidRPr="00344BB2">
        <w:t>. Verify the accuracy of the reported number of critical hours.</w:t>
      </w:r>
    </w:p>
    <w:p w14:paraId="38DFF054" w14:textId="61980452" w:rsidR="00252815" w:rsidRDefault="006271EA" w:rsidP="00252815">
      <w:pPr>
        <w:pStyle w:val="Heading2"/>
        <w:rPr>
          <w:u w:val="single"/>
        </w:rPr>
      </w:pPr>
      <w:r w:rsidRPr="00344BB2">
        <w:t>02.03</w:t>
      </w:r>
      <w:r w:rsidRPr="00344BB2">
        <w:tab/>
      </w:r>
      <w:r w:rsidR="008B0998" w:rsidRPr="00344BB2">
        <w:rPr>
          <w:u w:val="single"/>
        </w:rPr>
        <w:t xml:space="preserve">IE04: </w:t>
      </w:r>
      <w:r w:rsidR="000A45E4" w:rsidRPr="00344BB2">
        <w:rPr>
          <w:u w:val="single"/>
        </w:rPr>
        <w:t>Unplanned Scrams with Complications (</w:t>
      </w:r>
      <w:proofErr w:type="spellStart"/>
      <w:r w:rsidR="000A45E4" w:rsidRPr="00344BB2">
        <w:rPr>
          <w:u w:val="single"/>
        </w:rPr>
        <w:t>USwC</w:t>
      </w:r>
      <w:proofErr w:type="spellEnd"/>
      <w:r w:rsidR="000A45E4" w:rsidRPr="00344BB2">
        <w:rPr>
          <w:u w:val="single"/>
        </w:rPr>
        <w:t>)</w:t>
      </w:r>
      <w:r w:rsidR="00410276" w:rsidRPr="00344BB2">
        <w:rPr>
          <w:u w:val="single"/>
        </w:rPr>
        <w:t xml:space="preserve"> Sample</w:t>
      </w:r>
    </w:p>
    <w:p w14:paraId="0996CE5E" w14:textId="1FEABB39" w:rsidR="00252815" w:rsidRDefault="000A45E4" w:rsidP="00252815">
      <w:pPr>
        <w:pStyle w:val="BodyText3"/>
      </w:pPr>
      <w:r w:rsidRPr="00344BB2">
        <w:t xml:space="preserve">Inspectors shall review LERs and operating logs to determine </w:t>
      </w:r>
      <w:r w:rsidR="0073176E" w:rsidRPr="00344BB2">
        <w:t xml:space="preserve">if scrams that occurred </w:t>
      </w:r>
      <w:r w:rsidR="00B6699A" w:rsidRPr="00344BB2">
        <w:t xml:space="preserve">are </w:t>
      </w:r>
      <w:r w:rsidR="0073176E" w:rsidRPr="00344BB2">
        <w:t>complicated and reported for this PI</w:t>
      </w:r>
      <w:r w:rsidRPr="00344BB2">
        <w:t xml:space="preserve">. </w:t>
      </w:r>
      <w:r w:rsidR="00654658" w:rsidRPr="00344BB2">
        <w:t>(Check the most current NEI-99-02 guidance for the definition of what a compl</w:t>
      </w:r>
      <w:r w:rsidR="00D55694" w:rsidRPr="00344BB2">
        <w:t>icated scram is for Generation III+ Reactors)</w:t>
      </w:r>
    </w:p>
    <w:p w14:paraId="0CC8D8A3" w14:textId="0B1D2FBC" w:rsidR="00252815" w:rsidRDefault="006271EA" w:rsidP="00252815">
      <w:pPr>
        <w:pStyle w:val="Heading2"/>
        <w:rPr>
          <w:u w:val="single"/>
        </w:rPr>
      </w:pPr>
      <w:r w:rsidRPr="00344BB2">
        <w:t>02.04</w:t>
      </w:r>
      <w:r w:rsidR="007F1A37" w:rsidRPr="00344BB2">
        <w:tab/>
      </w:r>
      <w:r w:rsidR="008B0998" w:rsidRPr="00344BB2">
        <w:rPr>
          <w:u w:val="single"/>
        </w:rPr>
        <w:t>MS05:</w:t>
      </w:r>
      <w:r w:rsidR="00695E60" w:rsidRPr="00344BB2">
        <w:rPr>
          <w:u w:val="single"/>
        </w:rPr>
        <w:t xml:space="preserve"> </w:t>
      </w:r>
      <w:r w:rsidR="007F1A37" w:rsidRPr="00344BB2">
        <w:rPr>
          <w:u w:val="single"/>
        </w:rPr>
        <w:t>Safety System Functional Failures (SSFFs)</w:t>
      </w:r>
      <w:r w:rsidR="00410276" w:rsidRPr="00344BB2">
        <w:rPr>
          <w:u w:val="single"/>
        </w:rPr>
        <w:t xml:space="preserve"> Sample</w:t>
      </w:r>
    </w:p>
    <w:p w14:paraId="0C408310" w14:textId="0F00FE37" w:rsidR="00252815" w:rsidRDefault="007F1A37" w:rsidP="00252815">
      <w:pPr>
        <w:pStyle w:val="BodyText3"/>
      </w:pPr>
      <w:r w:rsidRPr="00344BB2">
        <w:t>Inspectors shall determine how many SSFFs were reported in accordance with 10</w:t>
      </w:r>
      <w:r w:rsidR="00A3265A">
        <w:t> </w:t>
      </w:r>
      <w:r w:rsidRPr="00344BB2">
        <w:t>CFR</w:t>
      </w:r>
      <w:r w:rsidR="00A3265A">
        <w:t> </w:t>
      </w:r>
      <w:r w:rsidRPr="00344BB2">
        <w:t>50.73(a)(2)(v). The inspector shall compare this to the number of SSFFs reported in the PI.</w:t>
      </w:r>
    </w:p>
    <w:p w14:paraId="2DF802FD" w14:textId="3AEB7C7D" w:rsidR="00402278" w:rsidRPr="00344BB2" w:rsidRDefault="006271EA" w:rsidP="00252815">
      <w:pPr>
        <w:pStyle w:val="Heading2"/>
        <w:rPr>
          <w:u w:val="single"/>
        </w:rPr>
      </w:pPr>
      <w:r w:rsidRPr="00344BB2">
        <w:t>02.05</w:t>
      </w:r>
      <w:r w:rsidR="00091E00" w:rsidRPr="00344BB2">
        <w:tab/>
      </w:r>
      <w:r w:rsidR="00402278" w:rsidRPr="00344BB2">
        <w:rPr>
          <w:u w:val="single"/>
        </w:rPr>
        <w:t>MS06: Emergency AC Power Systems</w:t>
      </w:r>
    </w:p>
    <w:p w14:paraId="7087C744" w14:textId="4D5B627E" w:rsidR="00252815" w:rsidRDefault="00DF3E33" w:rsidP="00252815">
      <w:pPr>
        <w:pStyle w:val="BodyText3"/>
      </w:pPr>
      <w:r w:rsidRPr="00344BB2">
        <w:t>Unavailability Index (</w:t>
      </w:r>
      <w:r w:rsidR="000D4FD7" w:rsidRPr="00344BB2">
        <w:t>UAI</w:t>
      </w:r>
      <w:r w:rsidRPr="00344BB2">
        <w:t>)</w:t>
      </w:r>
      <w:r w:rsidR="000D4FD7" w:rsidRPr="00344BB2">
        <w:t xml:space="preserve">: For </w:t>
      </w:r>
      <w:r w:rsidR="008B0998" w:rsidRPr="00344BB2">
        <w:t>the</w:t>
      </w:r>
      <w:r w:rsidR="000D4FD7" w:rsidRPr="00344BB2">
        <w:t xml:space="preserve"> monitored trains or segments in the system being verified, inspectors shall verify </w:t>
      </w:r>
      <w:r w:rsidR="00B732AD" w:rsidRPr="00344BB2">
        <w:t xml:space="preserve">through sampling </w:t>
      </w:r>
      <w:r w:rsidR="000D4FD7" w:rsidRPr="00344BB2">
        <w:t xml:space="preserve">that the licensee </w:t>
      </w:r>
      <w:r w:rsidR="008B0998" w:rsidRPr="00344BB2">
        <w:t>is correctly recording</w:t>
      </w:r>
      <w:r w:rsidR="000D4FD7" w:rsidRPr="00344BB2">
        <w:t xml:space="preserve"> planned and unplanned UA hours. Inspectors shall compare this data to MSPI data sheets and </w:t>
      </w:r>
      <w:r w:rsidR="00591A2B" w:rsidRPr="00344BB2">
        <w:t>Consolidated Data Entry (</w:t>
      </w:r>
      <w:r w:rsidR="000D4FD7" w:rsidRPr="00344BB2">
        <w:t>CDE</w:t>
      </w:r>
      <w:r w:rsidR="00591A2B" w:rsidRPr="00344BB2">
        <w:t>)</w:t>
      </w:r>
      <w:r w:rsidR="000D4FD7" w:rsidRPr="00344BB2">
        <w:t xml:space="preserve"> derivation reports </w:t>
      </w:r>
      <w:proofErr w:type="gramStart"/>
      <w:r w:rsidR="000D4FD7" w:rsidRPr="00344BB2">
        <w:t>in order to</w:t>
      </w:r>
      <w:proofErr w:type="gramEnd"/>
      <w:r w:rsidR="000D4FD7" w:rsidRPr="00344BB2">
        <w:t xml:space="preserve"> verify that the number of planned and unplanned UA hours were accurately reported in accordance with NEI 99-02.</w:t>
      </w:r>
    </w:p>
    <w:p w14:paraId="042FA309" w14:textId="45DE5922" w:rsidR="00252815" w:rsidRDefault="00DF3E33" w:rsidP="00252815">
      <w:pPr>
        <w:pStyle w:val="BodyText3"/>
      </w:pPr>
      <w:r w:rsidRPr="00344BB2">
        <w:t>Unreliability Index (</w:t>
      </w:r>
      <w:r w:rsidR="000D4FD7" w:rsidRPr="00344BB2">
        <w:t>URI</w:t>
      </w:r>
      <w:r w:rsidRPr="00344BB2">
        <w:t>)</w:t>
      </w:r>
      <w:r w:rsidR="00A97208" w:rsidRPr="00344BB2">
        <w:t xml:space="preserve"> and </w:t>
      </w:r>
      <w:r w:rsidR="008B0998" w:rsidRPr="00344BB2">
        <w:t>Performance Limit (</w:t>
      </w:r>
      <w:r w:rsidR="00A97208" w:rsidRPr="00344BB2">
        <w:t>PLE</w:t>
      </w:r>
      <w:r w:rsidR="008B0998" w:rsidRPr="00344BB2">
        <w:t>)</w:t>
      </w:r>
      <w:r w:rsidR="000D4FD7" w:rsidRPr="00344BB2">
        <w:t xml:space="preserve">: For all monitored components in the system being verified, inspectors shall review </w:t>
      </w:r>
      <w:r w:rsidRPr="00344BB2">
        <w:t>Corrective Action Program (</w:t>
      </w:r>
      <w:r w:rsidR="000D4FD7" w:rsidRPr="00344BB2">
        <w:t>CAP</w:t>
      </w:r>
      <w:r w:rsidRPr="00344BB2">
        <w:t>)</w:t>
      </w:r>
      <w:r w:rsidR="000D4FD7" w:rsidRPr="00344BB2">
        <w:t xml:space="preserve"> </w:t>
      </w:r>
      <w:r w:rsidR="00D73B1A" w:rsidRPr="00344BB2">
        <w:t xml:space="preserve">and engineering </w:t>
      </w:r>
      <w:r w:rsidR="000D4FD7" w:rsidRPr="00344BB2">
        <w:t xml:space="preserve">documents to verify that failures, with the appropriate failure mode, were recorded correctly. Inspectors shall compare this data to MSPI data sheets and CDE derivation reports </w:t>
      </w:r>
      <w:proofErr w:type="gramStart"/>
      <w:r w:rsidR="000D4FD7" w:rsidRPr="00344BB2">
        <w:t>in order to</w:t>
      </w:r>
      <w:proofErr w:type="gramEnd"/>
      <w:r w:rsidR="000D4FD7" w:rsidRPr="00344BB2">
        <w:t xml:space="preserve"> verify that component failures were accurately reported</w:t>
      </w:r>
      <w:r w:rsidR="00A97208" w:rsidRPr="00344BB2">
        <w:t xml:space="preserve"> for unreliability and the PLE </w:t>
      </w:r>
      <w:r w:rsidR="000D4FD7" w:rsidRPr="00344BB2">
        <w:t>in accordance with NEI 99-02.</w:t>
      </w:r>
    </w:p>
    <w:p w14:paraId="7AA39F82" w14:textId="7E0E53A0" w:rsidR="00252815" w:rsidRDefault="00402278" w:rsidP="00252815">
      <w:pPr>
        <w:pStyle w:val="Heading2"/>
        <w:rPr>
          <w:u w:val="single"/>
        </w:rPr>
      </w:pPr>
      <w:r w:rsidRPr="00344BB2">
        <w:t>02.06</w:t>
      </w:r>
      <w:r w:rsidRPr="00344BB2">
        <w:tab/>
      </w:r>
      <w:r w:rsidRPr="00344BB2">
        <w:rPr>
          <w:u w:val="single"/>
        </w:rPr>
        <w:t>MS07:</w:t>
      </w:r>
      <w:r w:rsidR="00695E60" w:rsidRPr="00344BB2">
        <w:rPr>
          <w:u w:val="single"/>
        </w:rPr>
        <w:t xml:space="preserve"> </w:t>
      </w:r>
      <w:r w:rsidRPr="00344BB2">
        <w:rPr>
          <w:u w:val="single"/>
        </w:rPr>
        <w:t>High Pressure Injection Systems</w:t>
      </w:r>
    </w:p>
    <w:p w14:paraId="314E3ABE" w14:textId="06AB1F02" w:rsidR="00252815" w:rsidRDefault="00402278" w:rsidP="00252815">
      <w:pPr>
        <w:pStyle w:val="BodyText3"/>
      </w:pPr>
      <w:r w:rsidRPr="00344BB2">
        <w:t xml:space="preserve">UAI: For the monitored trains or segments in the system being verified, inspectors shall verify through sampling that the licensee is correctly recording planned and unplanned UA hours. Inspectors shall compare this data to MSPI data sheets and CDE derivation reports </w:t>
      </w:r>
      <w:proofErr w:type="gramStart"/>
      <w:r w:rsidRPr="00344BB2">
        <w:t>in order to</w:t>
      </w:r>
      <w:proofErr w:type="gramEnd"/>
      <w:r w:rsidRPr="00344BB2">
        <w:t xml:space="preserve"> verify that the number of planned and unplanned UA hours were accurately reported in accordance with NEI 99-02.</w:t>
      </w:r>
    </w:p>
    <w:p w14:paraId="7CEB4D9B" w14:textId="454F66A2" w:rsidR="00252815" w:rsidRDefault="00402278" w:rsidP="00252815">
      <w:pPr>
        <w:pStyle w:val="BodyText3"/>
      </w:pPr>
      <w:r w:rsidRPr="00344BB2">
        <w:lastRenderedPageBreak/>
        <w:t xml:space="preserve">URI and PLE: For all monitored components in the system being verified, inspectors shall review CAP and engineering documents to verify that failures, with the appropriate failure mode, were recorded correctly. Inspectors shall compare this data to MSPI data sheets and CDE derivation reports </w:t>
      </w:r>
      <w:proofErr w:type="gramStart"/>
      <w:r w:rsidRPr="00344BB2">
        <w:t>in order to</w:t>
      </w:r>
      <w:proofErr w:type="gramEnd"/>
      <w:r w:rsidRPr="00344BB2">
        <w:t xml:space="preserve"> verify that component failures were accurately reported for unreliability and the PLE in accordance with NEI 99-02.</w:t>
      </w:r>
    </w:p>
    <w:p w14:paraId="2D45C5EE" w14:textId="6DD14932" w:rsidR="00252815" w:rsidRDefault="00402278" w:rsidP="00526077">
      <w:pPr>
        <w:pStyle w:val="Heading2"/>
      </w:pPr>
      <w:r w:rsidRPr="00344BB2">
        <w:t>02.07</w:t>
      </w:r>
      <w:r w:rsidRPr="00344BB2">
        <w:tab/>
      </w:r>
      <w:r w:rsidRPr="00526077">
        <w:rPr>
          <w:u w:val="single"/>
        </w:rPr>
        <w:t>MS08: Heat Removal Systems</w:t>
      </w:r>
    </w:p>
    <w:p w14:paraId="350A1943" w14:textId="10F1E938" w:rsidR="00252815" w:rsidRDefault="00402278" w:rsidP="00252815">
      <w:pPr>
        <w:pStyle w:val="BodyText3"/>
      </w:pPr>
      <w:r w:rsidRPr="00344BB2">
        <w:t xml:space="preserve">UAI: For the monitored trains or segments in the system being verified, inspectors shall verify through sampling that the licensee is correctly recording planned and unplanned UA hours. Inspectors shall compare this data to MSPI data sheets and CDE derivation reports </w:t>
      </w:r>
      <w:proofErr w:type="gramStart"/>
      <w:r w:rsidRPr="00344BB2">
        <w:t>in order to</w:t>
      </w:r>
      <w:proofErr w:type="gramEnd"/>
      <w:r w:rsidRPr="00344BB2">
        <w:t xml:space="preserve"> verify that the number of planned and unplanned UA hours were accurately reported in accordance with NEI 99-02.</w:t>
      </w:r>
    </w:p>
    <w:p w14:paraId="74900CF7" w14:textId="2B8CCC1B" w:rsidR="00252815" w:rsidRDefault="00402278" w:rsidP="00252815">
      <w:pPr>
        <w:pStyle w:val="BodyText3"/>
      </w:pPr>
      <w:r w:rsidRPr="00344BB2">
        <w:t xml:space="preserve">URI and PLE: For all monitored components in the system being verified, inspectors shall review CAP and engineering documents to verify that failures, with the appropriate failure mode, were recorded correctly. Inspectors shall compare this data to MSPI data sheets and CDE derivation reports </w:t>
      </w:r>
      <w:proofErr w:type="gramStart"/>
      <w:r w:rsidRPr="00344BB2">
        <w:t>in order to</w:t>
      </w:r>
      <w:proofErr w:type="gramEnd"/>
      <w:r w:rsidRPr="00344BB2">
        <w:t xml:space="preserve"> verify that component failures were accurately reported for unreliability and the PLE in accordance with NEI 99-02.</w:t>
      </w:r>
    </w:p>
    <w:p w14:paraId="7736E35D" w14:textId="75B14677" w:rsidR="00252815" w:rsidRDefault="00DD5DB6" w:rsidP="00252815">
      <w:pPr>
        <w:pStyle w:val="Heading2"/>
        <w:rPr>
          <w:u w:val="single"/>
        </w:rPr>
      </w:pPr>
      <w:r w:rsidRPr="00344BB2">
        <w:t>02.0</w:t>
      </w:r>
      <w:r w:rsidR="009C2FD5" w:rsidRPr="00344BB2">
        <w:t>8</w:t>
      </w:r>
      <w:r w:rsidRPr="00344BB2">
        <w:tab/>
      </w:r>
      <w:r w:rsidRPr="00344BB2">
        <w:rPr>
          <w:u w:val="single"/>
        </w:rPr>
        <w:t>MS09: Residual Heat Removal Systems</w:t>
      </w:r>
    </w:p>
    <w:p w14:paraId="42772A1B" w14:textId="537EFB94" w:rsidR="00252815" w:rsidRDefault="00DD5DB6" w:rsidP="00252815">
      <w:pPr>
        <w:pStyle w:val="BodyText3"/>
      </w:pPr>
      <w:r w:rsidRPr="00344BB2">
        <w:t xml:space="preserve">UAI: For the monitored trains or segments in the system being verified, inspectors shall verify through sampling that the licensee is correctly recording planned and unplanned UA hours. Inspectors shall compare this data to MSPI data sheets and CDE derivation reports </w:t>
      </w:r>
      <w:proofErr w:type="gramStart"/>
      <w:r w:rsidRPr="00344BB2">
        <w:t>in order to</w:t>
      </w:r>
      <w:proofErr w:type="gramEnd"/>
      <w:r w:rsidRPr="00344BB2">
        <w:t xml:space="preserve"> verify that the number of planned and unplanned UA hours were accurately reported in accordance with NEI 99-02.</w:t>
      </w:r>
    </w:p>
    <w:p w14:paraId="1A231218" w14:textId="36F2AA06" w:rsidR="00252815" w:rsidRDefault="00DD5DB6" w:rsidP="00252815">
      <w:pPr>
        <w:pStyle w:val="BodyText3"/>
      </w:pPr>
      <w:r w:rsidRPr="00344BB2">
        <w:t xml:space="preserve">URI and PLE: For all monitored components in the system being verified, inspectors shall review CAP and engineering documents to verify that failures, with the appropriate failure mode, were recorded correctly. Inspectors shall compare this data to MSPI data sheets and CDE derivation reports </w:t>
      </w:r>
      <w:proofErr w:type="gramStart"/>
      <w:r w:rsidRPr="00344BB2">
        <w:t>in order to</w:t>
      </w:r>
      <w:proofErr w:type="gramEnd"/>
      <w:r w:rsidRPr="00344BB2">
        <w:t xml:space="preserve"> verify that component failures were accurately reported for unreliability and the PLE in accordance with NEI 99-02. </w:t>
      </w:r>
      <w:r w:rsidR="008E0700" w:rsidRPr="00344BB2">
        <w:tab/>
      </w:r>
    </w:p>
    <w:p w14:paraId="2B6B1F05" w14:textId="49863974" w:rsidR="00252815" w:rsidRDefault="00550C9A" w:rsidP="00252815">
      <w:pPr>
        <w:pStyle w:val="Heading2"/>
      </w:pPr>
      <w:r w:rsidRPr="00344BB2">
        <w:t>02.09</w:t>
      </w:r>
      <w:r w:rsidRPr="00344BB2">
        <w:tab/>
      </w:r>
      <w:r w:rsidR="008E0700" w:rsidRPr="00344BB2">
        <w:rPr>
          <w:u w:val="single"/>
        </w:rPr>
        <w:t>MS10: Cooling Water Support Systems</w:t>
      </w:r>
    </w:p>
    <w:p w14:paraId="51AB1C8D" w14:textId="3D56E511" w:rsidR="00252815" w:rsidRDefault="008E0700" w:rsidP="00252815">
      <w:pPr>
        <w:pStyle w:val="BodyText3"/>
      </w:pPr>
      <w:r w:rsidRPr="00344BB2">
        <w:t xml:space="preserve">UAI: For the monitored trains or segments in the system being verified, inspectors shall verify through sampling that the licensee is correctly recording planned and unplanned UA hours. Inspectors shall compare this data to MSPI data sheets and CDE derivation reports </w:t>
      </w:r>
      <w:proofErr w:type="gramStart"/>
      <w:r w:rsidRPr="00344BB2">
        <w:t>in order to</w:t>
      </w:r>
      <w:proofErr w:type="gramEnd"/>
      <w:r w:rsidRPr="00344BB2">
        <w:t xml:space="preserve"> verify that the number of planned and unplanned UA hours were accurately reported in accordance with NEI 99-02.</w:t>
      </w:r>
    </w:p>
    <w:p w14:paraId="416B241B" w14:textId="499E936B" w:rsidR="00252815" w:rsidRDefault="008E0700" w:rsidP="00252815">
      <w:pPr>
        <w:pStyle w:val="BodyText3"/>
      </w:pPr>
      <w:r w:rsidRPr="00344BB2">
        <w:t xml:space="preserve">URI and PLE: For all monitored components in the system being verified, inspectors shall review CAP and engineering documents to verify that failures, with the appropriate failure mode, were recorded correctly. Inspectors shall compare this data to MSPI data sheets and CDE derivation reports </w:t>
      </w:r>
      <w:proofErr w:type="gramStart"/>
      <w:r w:rsidRPr="00344BB2">
        <w:t>in order to</w:t>
      </w:r>
      <w:proofErr w:type="gramEnd"/>
      <w:r w:rsidRPr="00344BB2">
        <w:t xml:space="preserve"> verify that component failures were accurately reported for unreliability and the PLE in accordance with NEI 99-02.</w:t>
      </w:r>
    </w:p>
    <w:p w14:paraId="1AD2D663" w14:textId="6EBF95FA" w:rsidR="00252815" w:rsidRDefault="008E0700" w:rsidP="00252815">
      <w:pPr>
        <w:pStyle w:val="Heading2"/>
        <w:rPr>
          <w:u w:val="single"/>
        </w:rPr>
      </w:pPr>
      <w:r w:rsidRPr="00344BB2">
        <w:t>02.</w:t>
      </w:r>
      <w:r w:rsidR="003100A0" w:rsidRPr="00344BB2">
        <w:t>10</w:t>
      </w:r>
      <w:r w:rsidR="000D4FD7" w:rsidRPr="00344BB2">
        <w:tab/>
      </w:r>
      <w:r w:rsidR="000D4FD7" w:rsidRPr="00344BB2">
        <w:rPr>
          <w:u w:val="single"/>
        </w:rPr>
        <w:t xml:space="preserve">BI01: </w:t>
      </w:r>
      <w:r w:rsidR="00DF3E33" w:rsidRPr="00344BB2">
        <w:rPr>
          <w:u w:val="single"/>
        </w:rPr>
        <w:t>Reactor Coolant System (</w:t>
      </w:r>
      <w:r w:rsidR="000D4FD7" w:rsidRPr="00344BB2">
        <w:rPr>
          <w:u w:val="single"/>
        </w:rPr>
        <w:t>RCS</w:t>
      </w:r>
      <w:r w:rsidR="00DF3E33" w:rsidRPr="00344BB2">
        <w:rPr>
          <w:u w:val="single"/>
        </w:rPr>
        <w:t>)</w:t>
      </w:r>
      <w:r w:rsidR="000D4FD7" w:rsidRPr="00344BB2">
        <w:rPr>
          <w:u w:val="single"/>
        </w:rPr>
        <w:t xml:space="preserve"> Specific Activity</w:t>
      </w:r>
      <w:r w:rsidR="00410276" w:rsidRPr="00344BB2">
        <w:rPr>
          <w:u w:val="single"/>
        </w:rPr>
        <w:t xml:space="preserve"> Sample</w:t>
      </w:r>
    </w:p>
    <w:p w14:paraId="5BCE301E" w14:textId="638A4C55" w:rsidR="00252815" w:rsidRDefault="000D4FD7" w:rsidP="00252815">
      <w:pPr>
        <w:pStyle w:val="BodyText3"/>
      </w:pPr>
      <w:r w:rsidRPr="00344BB2">
        <w:t xml:space="preserve">Inspectors shall </w:t>
      </w:r>
      <w:r w:rsidR="00A97208" w:rsidRPr="00344BB2">
        <w:t>revie</w:t>
      </w:r>
      <w:r w:rsidR="00591A2B" w:rsidRPr="00344BB2">
        <w:t>w a sample of R</w:t>
      </w:r>
      <w:r w:rsidRPr="00344BB2">
        <w:t xml:space="preserve">CS chemistry sample analyses for maximum dose equivalent Iodine-131 and verify that the percentage of the </w:t>
      </w:r>
      <w:r w:rsidR="00DF3E33" w:rsidRPr="00344BB2">
        <w:t>Technical Specification (</w:t>
      </w:r>
      <w:r w:rsidRPr="00344BB2">
        <w:t>TS</w:t>
      </w:r>
      <w:r w:rsidR="00DF3E33" w:rsidRPr="00344BB2">
        <w:t>)</w:t>
      </w:r>
      <w:r w:rsidRPr="00344BB2">
        <w:t xml:space="preserve"> </w:t>
      </w:r>
      <w:r w:rsidRPr="00344BB2">
        <w:lastRenderedPageBreak/>
        <w:t>limit is the same or lower than the maximum value reported by the licensee for the applicable month.</w:t>
      </w:r>
    </w:p>
    <w:p w14:paraId="33523E65" w14:textId="0860680A" w:rsidR="00252815" w:rsidRDefault="008E0700" w:rsidP="00252815">
      <w:pPr>
        <w:pStyle w:val="Heading2"/>
        <w:rPr>
          <w:u w:val="single"/>
        </w:rPr>
      </w:pPr>
      <w:r w:rsidRPr="00344BB2">
        <w:t>02.</w:t>
      </w:r>
      <w:r w:rsidR="003100A0" w:rsidRPr="00344BB2">
        <w:t>11</w:t>
      </w:r>
      <w:r w:rsidRPr="00344BB2">
        <w:tab/>
      </w:r>
      <w:r w:rsidR="000D4FD7" w:rsidRPr="00344BB2">
        <w:rPr>
          <w:u w:val="single"/>
        </w:rPr>
        <w:t>BI02: RCS Leak Rate</w:t>
      </w:r>
      <w:r w:rsidR="00410276" w:rsidRPr="00344BB2">
        <w:rPr>
          <w:u w:val="single"/>
        </w:rPr>
        <w:t xml:space="preserve"> Sample</w:t>
      </w:r>
    </w:p>
    <w:p w14:paraId="739B1817" w14:textId="4B9F3843" w:rsidR="00252815" w:rsidRDefault="002B0725" w:rsidP="00252815">
      <w:pPr>
        <w:pStyle w:val="BodyText3"/>
      </w:pPr>
      <w:r w:rsidRPr="00344BB2">
        <w:t>I</w:t>
      </w:r>
      <w:r w:rsidR="000D4FD7" w:rsidRPr="00344BB2">
        <w:t xml:space="preserve">nspectors shall compare </w:t>
      </w:r>
      <w:r w:rsidR="000E49EA" w:rsidRPr="00344BB2">
        <w:t xml:space="preserve">applicable licensee records (e.g., operating logs) of daily measurements of RCS identified (or total, if applicable) leakage to </w:t>
      </w:r>
      <w:r w:rsidR="000D4FD7" w:rsidRPr="00344BB2">
        <w:t>reported PI data</w:t>
      </w:r>
      <w:r w:rsidR="000E49EA" w:rsidRPr="00344BB2">
        <w:t xml:space="preserve"> to verify it is reported correctly</w:t>
      </w:r>
      <w:r w:rsidR="000D4FD7" w:rsidRPr="00344BB2">
        <w:t>.</w:t>
      </w:r>
    </w:p>
    <w:p w14:paraId="2171F8F3" w14:textId="63B54DCC" w:rsidR="00252815" w:rsidRDefault="008E0700" w:rsidP="00252815">
      <w:pPr>
        <w:pStyle w:val="Heading2"/>
        <w:rPr>
          <w:u w:val="single"/>
        </w:rPr>
      </w:pPr>
      <w:r w:rsidRPr="00344BB2">
        <w:t>02.</w:t>
      </w:r>
      <w:r w:rsidR="003100A0" w:rsidRPr="00344BB2">
        <w:t>12</w:t>
      </w:r>
      <w:r w:rsidRPr="00344BB2">
        <w:tab/>
      </w:r>
      <w:r w:rsidR="000D4FD7" w:rsidRPr="00344BB2">
        <w:rPr>
          <w:u w:val="single"/>
        </w:rPr>
        <w:t>EP01: Drill/Exercise Performance (DEP)</w:t>
      </w:r>
      <w:r w:rsidR="00410276" w:rsidRPr="00344BB2">
        <w:rPr>
          <w:u w:val="single"/>
        </w:rPr>
        <w:t xml:space="preserve"> Sample</w:t>
      </w:r>
    </w:p>
    <w:p w14:paraId="0F62CAF3" w14:textId="363E44F2" w:rsidR="00252815" w:rsidRDefault="000D4FD7" w:rsidP="00252815">
      <w:pPr>
        <w:pStyle w:val="BodyText3"/>
      </w:pPr>
      <w:r w:rsidRPr="00344BB2">
        <w:t>Inspectors shall determine whether the licensee reported the correct number of</w:t>
      </w:r>
      <w:r w:rsidR="00642F5B" w:rsidRPr="00344BB2">
        <w:t xml:space="preserve"> </w:t>
      </w:r>
      <w:r w:rsidRPr="00344BB2">
        <w:t>total opportunities to perform classifications, notifications, and protective action recommendations (PARs)</w:t>
      </w:r>
      <w:r w:rsidR="002B0725" w:rsidRPr="00344BB2">
        <w:t>. Inspectors will sample the opportunities to ensure the licensee correctly reported</w:t>
      </w:r>
      <w:r w:rsidR="003A7A77" w:rsidRPr="00344BB2">
        <w:t xml:space="preserve"> </w:t>
      </w:r>
      <w:r w:rsidRPr="00344BB2">
        <w:t>timely and accurate classifications, notifications, and PARs.</w:t>
      </w:r>
    </w:p>
    <w:p w14:paraId="76F0B40A" w14:textId="2D63CDD7" w:rsidR="00252815" w:rsidRDefault="00C20916" w:rsidP="00252815">
      <w:pPr>
        <w:pStyle w:val="Heading2"/>
        <w:rPr>
          <w:u w:val="single"/>
        </w:rPr>
      </w:pPr>
      <w:r w:rsidRPr="00344BB2">
        <w:t>02.</w:t>
      </w:r>
      <w:r w:rsidR="003100A0" w:rsidRPr="00344BB2">
        <w:t>13</w:t>
      </w:r>
      <w:r w:rsidR="000D4FD7" w:rsidRPr="00344BB2">
        <w:tab/>
      </w:r>
      <w:r w:rsidR="000D4FD7" w:rsidRPr="00344BB2">
        <w:rPr>
          <w:u w:val="single"/>
        </w:rPr>
        <w:t>EP02: Emergency Response Organization</w:t>
      </w:r>
      <w:r w:rsidR="00DF3E33" w:rsidRPr="00344BB2">
        <w:rPr>
          <w:u w:val="single"/>
        </w:rPr>
        <w:t xml:space="preserve"> (ERO)</w:t>
      </w:r>
      <w:r w:rsidR="000D4FD7" w:rsidRPr="00344BB2">
        <w:rPr>
          <w:u w:val="single"/>
        </w:rPr>
        <w:t xml:space="preserve"> </w:t>
      </w:r>
      <w:r w:rsidR="005F305A" w:rsidRPr="00344BB2">
        <w:rPr>
          <w:u w:val="single"/>
        </w:rPr>
        <w:t>Drill Participation</w:t>
      </w:r>
      <w:r w:rsidR="00410276" w:rsidRPr="00344BB2">
        <w:rPr>
          <w:u w:val="single"/>
        </w:rPr>
        <w:t xml:space="preserve"> Sample</w:t>
      </w:r>
    </w:p>
    <w:p w14:paraId="15905CF5" w14:textId="6E136B5F" w:rsidR="00252815" w:rsidRDefault="000D4FD7" w:rsidP="00252815">
      <w:pPr>
        <w:pStyle w:val="BodyText3"/>
      </w:pPr>
      <w:r w:rsidRPr="00344BB2">
        <w:t xml:space="preserve">Inspectors shall verify that all members of the ERO in the key positions identified have been counted in the reported PI data. Inspectors </w:t>
      </w:r>
      <w:r w:rsidR="007A5846" w:rsidRPr="00344BB2">
        <w:t>shall</w:t>
      </w:r>
      <w:r w:rsidRPr="00344BB2">
        <w:t xml:space="preserve"> review the licensee’s basis for reporting the percentage of members who have participated. Inspectors </w:t>
      </w:r>
      <w:r w:rsidR="007A5846" w:rsidRPr="00344BB2">
        <w:t>shall</w:t>
      </w:r>
      <w:r w:rsidRPr="00344BB2">
        <w:t xml:space="preserve"> review </w:t>
      </w:r>
      <w:r w:rsidR="007A5846" w:rsidRPr="00344BB2">
        <w:t xml:space="preserve">a sampling of </w:t>
      </w:r>
      <w:r w:rsidRPr="00344BB2">
        <w:t xml:space="preserve">drill attendance records </w:t>
      </w:r>
      <w:r w:rsidR="007A5846" w:rsidRPr="00344BB2">
        <w:t>to</w:t>
      </w:r>
      <w:r w:rsidRPr="00344BB2">
        <w:t xml:space="preserve"> verify those reported as participating.</w:t>
      </w:r>
    </w:p>
    <w:p w14:paraId="2D77AFE1" w14:textId="046AFE5D" w:rsidR="00252815" w:rsidRPr="00981D5B" w:rsidRDefault="00C20916" w:rsidP="00252815">
      <w:pPr>
        <w:pStyle w:val="Heading2"/>
        <w:rPr>
          <w:u w:val="single"/>
        </w:rPr>
      </w:pPr>
      <w:r w:rsidRPr="00981D5B">
        <w:t>02.</w:t>
      </w:r>
      <w:r w:rsidR="003100A0" w:rsidRPr="00981D5B">
        <w:t>1</w:t>
      </w:r>
      <w:r w:rsidR="004548AE" w:rsidRPr="00981D5B">
        <w:t>4</w:t>
      </w:r>
      <w:r w:rsidR="000D4FD7" w:rsidRPr="00981D5B">
        <w:tab/>
      </w:r>
      <w:ins w:id="1" w:author="Author">
        <w:r w:rsidR="00B144BB" w:rsidRPr="00981D5B">
          <w:rPr>
            <w:u w:val="single"/>
          </w:rPr>
          <w:t>EP04: Emergency Response Facility and Equipment Readiness</w:t>
        </w:r>
        <w:r w:rsidR="00283288" w:rsidRPr="00981D5B">
          <w:rPr>
            <w:u w:val="single"/>
          </w:rPr>
          <w:t xml:space="preserve"> (ERFER)</w:t>
        </w:r>
      </w:ins>
    </w:p>
    <w:p w14:paraId="5E926688" w14:textId="41F1A0B8" w:rsidR="00252815" w:rsidRPr="00981D5B" w:rsidRDefault="00B144BB" w:rsidP="00252815">
      <w:pPr>
        <w:pStyle w:val="BodyText3"/>
      </w:pPr>
      <w:ins w:id="2" w:author="Author">
        <w:r w:rsidRPr="00981D5B">
          <w:t xml:space="preserve">Inspectors </w:t>
        </w:r>
        <w:r w:rsidR="00640E1B" w:rsidRPr="00981D5B">
          <w:t xml:space="preserve">shall verify the number of occurrences </w:t>
        </w:r>
        <w:r w:rsidR="00CB2147" w:rsidRPr="00981D5B">
          <w:t>when</w:t>
        </w:r>
        <w:r w:rsidR="00640E1B" w:rsidRPr="00981D5B">
          <w:t xml:space="preserve"> the </w:t>
        </w:r>
        <w:r w:rsidR="00463789">
          <w:t>t</w:t>
        </w:r>
        <w:r w:rsidR="00DB140F" w:rsidRPr="00981D5B">
          <w:t xml:space="preserve">echnical </w:t>
        </w:r>
        <w:r w:rsidR="00463789">
          <w:t>s</w:t>
        </w:r>
        <w:r w:rsidR="00DB140F" w:rsidRPr="00981D5B">
          <w:t xml:space="preserve">upport </w:t>
        </w:r>
        <w:r w:rsidR="00463789">
          <w:t>c</w:t>
        </w:r>
        <w:r w:rsidR="00DB140F" w:rsidRPr="00981D5B">
          <w:t>enter (</w:t>
        </w:r>
        <w:r w:rsidR="00640E1B" w:rsidRPr="00981D5B">
          <w:t>TSC</w:t>
        </w:r>
        <w:r w:rsidR="00DB140F" w:rsidRPr="00981D5B">
          <w:t>)</w:t>
        </w:r>
        <w:r w:rsidR="00640E1B" w:rsidRPr="00981D5B">
          <w:t xml:space="preserve"> or </w:t>
        </w:r>
        <w:r w:rsidR="00E851BB">
          <w:t>e</w:t>
        </w:r>
        <w:r w:rsidR="00DB140F" w:rsidRPr="00981D5B">
          <w:t xml:space="preserve">mergency </w:t>
        </w:r>
        <w:r w:rsidR="00E851BB">
          <w:t>o</w:t>
        </w:r>
        <w:r w:rsidR="00DB140F" w:rsidRPr="00981D5B">
          <w:t xml:space="preserve">perations </w:t>
        </w:r>
        <w:r w:rsidR="00E851BB">
          <w:t>f</w:t>
        </w:r>
        <w:r w:rsidR="00DB140F" w:rsidRPr="00981D5B">
          <w:t>acility (</w:t>
        </w:r>
        <w:r w:rsidR="00640E1B" w:rsidRPr="00981D5B">
          <w:t>EOF</w:t>
        </w:r>
        <w:r w:rsidR="00DB140F" w:rsidRPr="00981D5B">
          <w:t>)</w:t>
        </w:r>
        <w:r w:rsidR="00640E1B" w:rsidRPr="00981D5B">
          <w:t xml:space="preserve"> is nonfunctional, or equipment necessary to implement the emergency plan is not available or functional, such that a </w:t>
        </w:r>
        <w:r w:rsidR="00A46C5A">
          <w:t>r</w:t>
        </w:r>
        <w:r w:rsidR="00DB140F" w:rsidRPr="00981D5B">
          <w:t>isk</w:t>
        </w:r>
        <w:r w:rsidR="00A10483">
          <w:noBreakHyphen/>
          <w:t>s</w:t>
        </w:r>
        <w:r w:rsidR="00DB140F" w:rsidRPr="00981D5B">
          <w:t xml:space="preserve">ignificant </w:t>
        </w:r>
        <w:r w:rsidR="00A10483">
          <w:t>p</w:t>
        </w:r>
        <w:r w:rsidR="00DB140F" w:rsidRPr="00981D5B">
          <w:t xml:space="preserve">lanning </w:t>
        </w:r>
        <w:r w:rsidR="00A10483">
          <w:t>s</w:t>
        </w:r>
        <w:r w:rsidR="00DB140F" w:rsidRPr="00981D5B">
          <w:t>tandard (</w:t>
        </w:r>
        <w:r w:rsidR="00640E1B" w:rsidRPr="00981D5B">
          <w:t>RSPS</w:t>
        </w:r>
        <w:r w:rsidR="00DB140F" w:rsidRPr="00981D5B">
          <w:t>)</w:t>
        </w:r>
        <w:r w:rsidR="00640E1B" w:rsidRPr="00981D5B">
          <w:t xml:space="preserve"> function or response action could not be performed for greater than 168 hours from the </w:t>
        </w:r>
        <w:r w:rsidR="00A10483">
          <w:t>t</w:t>
        </w:r>
        <w:r w:rsidR="00DB140F" w:rsidRPr="00981D5B">
          <w:t xml:space="preserve">ime of </w:t>
        </w:r>
        <w:r w:rsidR="00A10483">
          <w:t>d</w:t>
        </w:r>
        <w:r w:rsidR="00DB140F" w:rsidRPr="00981D5B">
          <w:t>iscovery (</w:t>
        </w:r>
        <w:r w:rsidR="00640E1B" w:rsidRPr="00981D5B">
          <w:t>TOD</w:t>
        </w:r>
        <w:r w:rsidR="00DB140F" w:rsidRPr="00981D5B">
          <w:t>)</w:t>
        </w:r>
        <w:r w:rsidR="00640E1B" w:rsidRPr="00981D5B">
          <w:t xml:space="preserve"> and no </w:t>
        </w:r>
        <w:r w:rsidR="00A10483">
          <w:t>c</w:t>
        </w:r>
        <w:r w:rsidR="00640E1B" w:rsidRPr="00981D5B">
          <w:t xml:space="preserve">ompensatory </w:t>
        </w:r>
        <w:r w:rsidR="00A10483">
          <w:t>m</w:t>
        </w:r>
        <w:r w:rsidR="00640E1B" w:rsidRPr="00981D5B">
          <w:t xml:space="preserve">easure(s) </w:t>
        </w:r>
        <w:r w:rsidR="00376ECD" w:rsidRPr="00981D5B">
          <w:t>were</w:t>
        </w:r>
        <w:r w:rsidR="00640E1B" w:rsidRPr="00981D5B">
          <w:t xml:space="preserve"> implemented.</w:t>
        </w:r>
      </w:ins>
    </w:p>
    <w:p w14:paraId="7C47C9DC" w14:textId="13E3134E" w:rsidR="00252815" w:rsidRDefault="00C20916" w:rsidP="00252815">
      <w:pPr>
        <w:pStyle w:val="Heading2"/>
        <w:rPr>
          <w:u w:val="single"/>
        </w:rPr>
      </w:pPr>
      <w:r w:rsidRPr="00344BB2">
        <w:t>02.</w:t>
      </w:r>
      <w:r w:rsidR="003100A0" w:rsidRPr="00344BB2">
        <w:t>1</w:t>
      </w:r>
      <w:r w:rsidR="004548AE" w:rsidRPr="00344BB2">
        <w:t>5</w:t>
      </w:r>
      <w:r w:rsidR="000D4FD7" w:rsidRPr="00344BB2">
        <w:tab/>
      </w:r>
      <w:r w:rsidR="000D4FD7" w:rsidRPr="00344BB2">
        <w:rPr>
          <w:u w:val="single"/>
        </w:rPr>
        <w:t>OR01: Occupational Exposure Control Effectiveness</w:t>
      </w:r>
      <w:r w:rsidR="00410276" w:rsidRPr="00344BB2">
        <w:rPr>
          <w:u w:val="single"/>
        </w:rPr>
        <w:t xml:space="preserve"> Sample</w:t>
      </w:r>
    </w:p>
    <w:p w14:paraId="5634E942" w14:textId="4B03E31C" w:rsidR="00F8680E" w:rsidRPr="00344BB2" w:rsidRDefault="000D4FD7" w:rsidP="00252815">
      <w:pPr>
        <w:pStyle w:val="BodyText3"/>
      </w:pPr>
      <w:r w:rsidRPr="00344BB2">
        <w:t xml:space="preserve">Inspectors </w:t>
      </w:r>
      <w:r w:rsidR="00C0163A" w:rsidRPr="00344BB2">
        <w:t>shall</w:t>
      </w:r>
      <w:r w:rsidRPr="00344BB2">
        <w:t xml:space="preserve"> review </w:t>
      </w:r>
      <w:r w:rsidR="008B0998" w:rsidRPr="00344BB2">
        <w:t>licensee</w:t>
      </w:r>
      <w:r w:rsidRPr="00344BB2">
        <w:t xml:space="preserve"> records for </w:t>
      </w:r>
      <w:r w:rsidR="006A593E">
        <w:t>h</w:t>
      </w:r>
      <w:r w:rsidR="00F51B63" w:rsidRPr="00344BB2">
        <w:t xml:space="preserve">igh </w:t>
      </w:r>
      <w:r w:rsidR="006A593E">
        <w:t>r</w:t>
      </w:r>
      <w:r w:rsidR="00F51B63" w:rsidRPr="00344BB2">
        <w:t xml:space="preserve">adiation </w:t>
      </w:r>
      <w:r w:rsidR="006A593E">
        <w:t>a</w:t>
      </w:r>
      <w:r w:rsidR="00F51B63" w:rsidRPr="00344BB2">
        <w:t>rea</w:t>
      </w:r>
      <w:r w:rsidR="00B17798" w:rsidRPr="00344BB2">
        <w:t xml:space="preserve"> (</w:t>
      </w:r>
      <w:r w:rsidRPr="00344BB2">
        <w:t>HRA</w:t>
      </w:r>
      <w:r w:rsidR="00B17798" w:rsidRPr="00344BB2">
        <w:t>)</w:t>
      </w:r>
      <w:r w:rsidRPr="00344BB2">
        <w:t xml:space="preserve">, </w:t>
      </w:r>
      <w:r w:rsidR="006A593E">
        <w:t>v</w:t>
      </w:r>
      <w:r w:rsidR="00E46D60" w:rsidRPr="00344BB2">
        <w:t xml:space="preserve">ery </w:t>
      </w:r>
      <w:r w:rsidR="006A593E">
        <w:t>h</w:t>
      </w:r>
      <w:r w:rsidR="00E46D60" w:rsidRPr="00344BB2">
        <w:t xml:space="preserve">igh </w:t>
      </w:r>
      <w:r w:rsidR="006A593E">
        <w:t>r</w:t>
      </w:r>
      <w:r w:rsidR="00E46D60" w:rsidRPr="00344BB2">
        <w:t xml:space="preserve">adiation </w:t>
      </w:r>
      <w:r w:rsidR="006A593E">
        <w:t>a</w:t>
      </w:r>
      <w:r w:rsidR="00E46D60" w:rsidRPr="00344BB2">
        <w:t>rea (</w:t>
      </w:r>
      <w:r w:rsidRPr="00344BB2">
        <w:t>VHRA</w:t>
      </w:r>
      <w:r w:rsidR="00E46D60" w:rsidRPr="00344BB2">
        <w:t>)</w:t>
      </w:r>
      <w:r w:rsidRPr="00344BB2">
        <w:t xml:space="preserve">, and unplanned exposure occurrences </w:t>
      </w:r>
      <w:r w:rsidR="00C0163A" w:rsidRPr="00344BB2">
        <w:t>and verify they</w:t>
      </w:r>
      <w:r w:rsidRPr="00344BB2">
        <w:t xml:space="preserve"> were counted in the PI.</w:t>
      </w:r>
    </w:p>
    <w:p w14:paraId="3019FD26" w14:textId="096864E4" w:rsidR="00252815" w:rsidRDefault="00C20916" w:rsidP="00252815">
      <w:pPr>
        <w:pStyle w:val="Heading2"/>
        <w:rPr>
          <w:u w:val="single"/>
        </w:rPr>
      </w:pPr>
      <w:r w:rsidRPr="00344BB2">
        <w:t>02.</w:t>
      </w:r>
      <w:r w:rsidR="003100A0" w:rsidRPr="00344BB2">
        <w:t>1</w:t>
      </w:r>
      <w:r w:rsidR="004548AE" w:rsidRPr="00344BB2">
        <w:t>6</w:t>
      </w:r>
      <w:r w:rsidR="000D4FD7" w:rsidRPr="00344BB2">
        <w:tab/>
      </w:r>
      <w:r w:rsidR="000D4FD7" w:rsidRPr="00344BB2">
        <w:rPr>
          <w:u w:val="single"/>
        </w:rPr>
        <w:t xml:space="preserve">PR01: </w:t>
      </w:r>
      <w:r w:rsidR="00F51B63" w:rsidRPr="00344BB2">
        <w:rPr>
          <w:u w:val="single"/>
        </w:rPr>
        <w:t>Radiological Effluent Technical Specifications/Offsite Dose Calculation Manual Radiological Effluent Occurrences</w:t>
      </w:r>
      <w:r w:rsidR="00F51B63" w:rsidRPr="00344BB2">
        <w:t xml:space="preserve"> (</w:t>
      </w:r>
      <w:r w:rsidR="000D4FD7" w:rsidRPr="00344BB2">
        <w:rPr>
          <w:u w:val="single"/>
        </w:rPr>
        <w:t>RETS/ODCM</w:t>
      </w:r>
      <w:r w:rsidR="00F51B63" w:rsidRPr="00344BB2">
        <w:rPr>
          <w:u w:val="single"/>
        </w:rPr>
        <w:t>)</w:t>
      </w:r>
      <w:r w:rsidR="000D4FD7" w:rsidRPr="00344BB2">
        <w:rPr>
          <w:u w:val="single"/>
        </w:rPr>
        <w:t xml:space="preserve"> Radiological Effluent Occurrences</w:t>
      </w:r>
      <w:r w:rsidR="00410276" w:rsidRPr="00344BB2">
        <w:rPr>
          <w:u w:val="single"/>
        </w:rPr>
        <w:t xml:space="preserve"> Sample</w:t>
      </w:r>
    </w:p>
    <w:p w14:paraId="023150A5" w14:textId="0DE7D341" w:rsidR="00252815" w:rsidRDefault="000D4FD7" w:rsidP="00252815">
      <w:pPr>
        <w:pStyle w:val="BodyText3"/>
      </w:pPr>
      <w:r w:rsidRPr="00344BB2">
        <w:t xml:space="preserve">Inspectors </w:t>
      </w:r>
      <w:r w:rsidR="00191B26" w:rsidRPr="00344BB2">
        <w:t>shall</w:t>
      </w:r>
      <w:r w:rsidRPr="00344BB2">
        <w:t xml:space="preserve"> review CAP records</w:t>
      </w:r>
      <w:r w:rsidR="00191B26" w:rsidRPr="00344BB2">
        <w:t>,</w:t>
      </w:r>
      <w:r w:rsidRPr="00344BB2">
        <w:t xml:space="preserve"> </w:t>
      </w:r>
      <w:r w:rsidR="00191B26" w:rsidRPr="00344BB2">
        <w:t xml:space="preserve">LERs and annual release reports </w:t>
      </w:r>
      <w:r w:rsidRPr="00344BB2">
        <w:t>for liquid or gaseous effluent releases</w:t>
      </w:r>
      <w:r w:rsidR="00191B26" w:rsidRPr="00344BB2">
        <w:t xml:space="preserve"> and</w:t>
      </w:r>
      <w:r w:rsidRPr="00344BB2">
        <w:t xml:space="preserve"> verify that all occurrences were counted in the PI.</w:t>
      </w:r>
    </w:p>
    <w:p w14:paraId="2A30F9FF" w14:textId="00DACC24" w:rsidR="00252815" w:rsidRDefault="00C20916" w:rsidP="00252815">
      <w:pPr>
        <w:pStyle w:val="Heading2"/>
        <w:rPr>
          <w:u w:val="single"/>
        </w:rPr>
      </w:pPr>
      <w:r w:rsidRPr="00344BB2">
        <w:t>02.</w:t>
      </w:r>
      <w:r w:rsidR="003100A0" w:rsidRPr="00344BB2">
        <w:t>1</w:t>
      </w:r>
      <w:r w:rsidR="004548AE" w:rsidRPr="00344BB2">
        <w:t>7</w:t>
      </w:r>
      <w:r w:rsidR="000D4FD7" w:rsidRPr="00344BB2">
        <w:tab/>
      </w:r>
      <w:r w:rsidR="000D4FD7" w:rsidRPr="00344BB2">
        <w:rPr>
          <w:u w:val="single"/>
        </w:rPr>
        <w:t>PP01: Protected Area Security Equipment Performance Index</w:t>
      </w:r>
      <w:r w:rsidR="00410276" w:rsidRPr="00344BB2">
        <w:rPr>
          <w:u w:val="single"/>
        </w:rPr>
        <w:t xml:space="preserve"> Sample</w:t>
      </w:r>
    </w:p>
    <w:p w14:paraId="0A940CF2" w14:textId="5D95CE0D" w:rsidR="000D4FD7" w:rsidRPr="00344BB2" w:rsidRDefault="000D4FD7" w:rsidP="00252815">
      <w:pPr>
        <w:pStyle w:val="BodyText3"/>
      </w:pPr>
      <w:r w:rsidRPr="00344BB2">
        <w:t xml:space="preserve">Inspectors </w:t>
      </w:r>
      <w:r w:rsidR="00CC4984" w:rsidRPr="00344BB2">
        <w:t>shall</w:t>
      </w:r>
      <w:r w:rsidRPr="00344BB2">
        <w:t xml:space="preserve"> refer to IMC</w:t>
      </w:r>
      <w:r w:rsidR="00C379EC" w:rsidRPr="00344BB2">
        <w:t xml:space="preserve"> </w:t>
      </w:r>
      <w:r w:rsidRPr="00344BB2">
        <w:t>0308, Attachment</w:t>
      </w:r>
      <w:r w:rsidR="00C379EC" w:rsidRPr="00344BB2">
        <w:t xml:space="preserve"> </w:t>
      </w:r>
      <w:r w:rsidRPr="00344BB2">
        <w:t>6, “Basis Document for Security Cornerstone of the Reactor Oversight Process,” for additional information on this PI.</w:t>
      </w:r>
    </w:p>
    <w:p w14:paraId="52FA01D2" w14:textId="78612A23" w:rsidR="00947764" w:rsidRDefault="0024342B" w:rsidP="008069D9">
      <w:pPr>
        <w:pStyle w:val="Heading1"/>
      </w:pPr>
      <w:r>
        <w:lastRenderedPageBreak/>
        <w:t>71151-03</w:t>
      </w:r>
      <w:r w:rsidR="002A26A5" w:rsidRPr="00AE19AC">
        <w:tab/>
        <w:t xml:space="preserve">INSPECTION </w:t>
      </w:r>
      <w:r w:rsidR="002A26A5">
        <w:t>GUIDANCE</w:t>
      </w:r>
    </w:p>
    <w:p w14:paraId="16420DAD" w14:textId="11A02834" w:rsidR="00252815" w:rsidRDefault="007015AF" w:rsidP="00017771">
      <w:pPr>
        <w:pStyle w:val="BodyText"/>
      </w:pPr>
      <w:r w:rsidRPr="00344BB2">
        <w:t>When conducting the first PI verification inspection (e.g., for a new PI or for a new site for which the PIs are applicable), the inspector should verify the accuracy of all data that are used to calculate the reported value.</w:t>
      </w:r>
    </w:p>
    <w:p w14:paraId="3803E136" w14:textId="48330039" w:rsidR="00252815" w:rsidRDefault="007015AF" w:rsidP="00017771">
      <w:pPr>
        <w:pStyle w:val="BodyText"/>
      </w:pPr>
      <w:r w:rsidRPr="00344BB2">
        <w:t>Inspectors should sample the accuracy and completeness of PI data reported to the NRC since</w:t>
      </w:r>
      <w:r w:rsidR="002A26A5" w:rsidRPr="00344BB2">
        <w:t xml:space="preserve"> </w:t>
      </w:r>
      <w:r w:rsidRPr="00344BB2">
        <w:t>the last verification inspection.</w:t>
      </w:r>
    </w:p>
    <w:p w14:paraId="74CD5DD1" w14:textId="77F8DAFA" w:rsidR="00252815" w:rsidRDefault="003617CD" w:rsidP="00017771">
      <w:pPr>
        <w:pStyle w:val="BodyText"/>
      </w:pPr>
      <w:r w:rsidRPr="00344BB2">
        <w:t xml:space="preserve">For some PIs, it may be appropriate to observe the collection of PI data to ensure that data collection techniques will produce accurate results and therefore accurate PI data. </w:t>
      </w:r>
      <w:r w:rsidR="000365D8" w:rsidRPr="00344BB2">
        <w:t>As necessary and when possible, inspector</w:t>
      </w:r>
      <w:r w:rsidRPr="00344BB2">
        <w:t>s</w:t>
      </w:r>
      <w:r w:rsidR="000365D8" w:rsidRPr="00344BB2">
        <w:t xml:space="preserve"> </w:t>
      </w:r>
      <w:r w:rsidRPr="00344BB2">
        <w:t>should</w:t>
      </w:r>
      <w:r w:rsidR="000365D8" w:rsidRPr="00344BB2">
        <w:t xml:space="preserve"> </w:t>
      </w:r>
      <w:r w:rsidR="00A34334" w:rsidRPr="00344BB2">
        <w:t xml:space="preserve">use the most appropriate baseline IP sample to </w:t>
      </w:r>
      <w:r w:rsidR="000365D8" w:rsidRPr="00344BB2">
        <w:t>observe the plant acti</w:t>
      </w:r>
      <w:r w:rsidR="00A34334" w:rsidRPr="00344BB2">
        <w:t xml:space="preserve">vity that generates the PI data. </w:t>
      </w:r>
      <w:r w:rsidR="000365D8" w:rsidRPr="00344BB2">
        <w:t xml:space="preserve">The inspector </w:t>
      </w:r>
      <w:r w:rsidR="00C82B24" w:rsidRPr="00344BB2">
        <w:t>may</w:t>
      </w:r>
      <w:r w:rsidR="000365D8" w:rsidRPr="00344BB2">
        <w:t xml:space="preserve"> charge time spent on these observation activities to the other procedures and count those samples towards the baseline program.</w:t>
      </w:r>
      <w:r w:rsidRPr="00344BB2">
        <w:t xml:space="preserve"> Specific suggestions for complimentary inspections </w:t>
      </w:r>
      <w:r w:rsidR="004775E3" w:rsidRPr="00344BB2">
        <w:t>for PIs are provided below</w:t>
      </w:r>
      <w:r w:rsidRPr="00344BB2">
        <w:t>.</w:t>
      </w:r>
    </w:p>
    <w:p w14:paraId="000B0EC5" w14:textId="20F5A1E8" w:rsidR="00526077" w:rsidRDefault="0024342B" w:rsidP="00526077">
      <w:pPr>
        <w:pStyle w:val="Heading2"/>
      </w:pPr>
      <w:r w:rsidRPr="00344BB2">
        <w:t>03.01</w:t>
      </w:r>
      <w:r w:rsidRPr="00344BB2">
        <w:tab/>
      </w:r>
      <w:r w:rsidR="00D052CB" w:rsidRPr="00526077">
        <w:rPr>
          <w:u w:val="single"/>
        </w:rPr>
        <w:t>IE01-IE04: Initiating Events PI Guidance</w:t>
      </w:r>
    </w:p>
    <w:p w14:paraId="12AC75D3" w14:textId="679C606C" w:rsidR="00526077" w:rsidRDefault="00D052CB" w:rsidP="00252815">
      <w:pPr>
        <w:pStyle w:val="BodyText3"/>
      </w:pPr>
      <w:r w:rsidRPr="00344BB2">
        <w:t xml:space="preserve">Inspection of operator and equipment performance in response to a scram is covered by IP 71153 for event follow-up. </w:t>
      </w:r>
      <w:r w:rsidR="00CC4984" w:rsidRPr="00344BB2">
        <w:t xml:space="preserve">During LER closure review, inspectors </w:t>
      </w:r>
      <w:r w:rsidR="00A34334" w:rsidRPr="00344BB2">
        <w:t>may also elect to</w:t>
      </w:r>
      <w:r w:rsidR="00CC4984" w:rsidRPr="00344BB2">
        <w:t xml:space="preserve"> verify if scrams were reported under appropriate PIs.</w:t>
      </w:r>
    </w:p>
    <w:p w14:paraId="377066A7" w14:textId="77777777" w:rsidR="00526077" w:rsidRDefault="0024342B" w:rsidP="00526077">
      <w:pPr>
        <w:pStyle w:val="Heading2"/>
      </w:pPr>
      <w:r w:rsidRPr="00344BB2">
        <w:t>03.02</w:t>
      </w:r>
      <w:r w:rsidRPr="00344BB2">
        <w:tab/>
      </w:r>
      <w:r w:rsidR="00FF5DA3" w:rsidRPr="00344BB2">
        <w:rPr>
          <w:u w:val="single"/>
        </w:rPr>
        <w:t>MS05:</w:t>
      </w:r>
      <w:r w:rsidR="009C5DCF" w:rsidRPr="00344BB2">
        <w:rPr>
          <w:u w:val="single"/>
        </w:rPr>
        <w:t xml:space="preserve"> </w:t>
      </w:r>
      <w:r w:rsidR="000866E8" w:rsidRPr="00344BB2">
        <w:rPr>
          <w:u w:val="single"/>
        </w:rPr>
        <w:t>SSFF</w:t>
      </w:r>
      <w:r w:rsidR="009B2BBD" w:rsidRPr="00344BB2">
        <w:rPr>
          <w:u w:val="single"/>
        </w:rPr>
        <w:t>s</w:t>
      </w:r>
    </w:p>
    <w:p w14:paraId="4963F25A" w14:textId="752C07A4" w:rsidR="00526077" w:rsidRDefault="00A34334" w:rsidP="00252815">
      <w:pPr>
        <w:pStyle w:val="BodyText3"/>
      </w:pPr>
      <w:r w:rsidRPr="00344BB2">
        <w:t>A</w:t>
      </w:r>
      <w:r w:rsidR="00A17A4B" w:rsidRPr="00344BB2">
        <w:t xml:space="preserve"> SSFF PI report can</w:t>
      </w:r>
      <w:r w:rsidR="004775E3" w:rsidRPr="00344BB2">
        <w:t>not</w:t>
      </w:r>
      <w:r w:rsidR="00A17A4B" w:rsidRPr="00344BB2">
        <w:t xml:space="preserve"> occur without an associated LER. </w:t>
      </w:r>
      <w:r w:rsidR="00CC4984" w:rsidRPr="00344BB2">
        <w:t xml:space="preserve">Inspectors </w:t>
      </w:r>
      <w:r w:rsidRPr="00344BB2">
        <w:t>may elect to</w:t>
      </w:r>
      <w:r w:rsidR="00CC4984" w:rsidRPr="00344BB2">
        <w:t xml:space="preserve"> verify whether SSFFs should be reported for the PI when performing LER closure review under IP 71153</w:t>
      </w:r>
      <w:r w:rsidR="00A17A4B" w:rsidRPr="00344BB2">
        <w:t xml:space="preserve">. </w:t>
      </w:r>
      <w:r w:rsidR="00E7648D" w:rsidRPr="00344BB2">
        <w:t>If a reported SSFF was not counted for the PI, ensure the licensee appropriately applied exceptions allowed per NEI 99-02.</w:t>
      </w:r>
    </w:p>
    <w:p w14:paraId="0EABF038" w14:textId="7B6EB933" w:rsidR="00526077" w:rsidRDefault="00371EA7" w:rsidP="00252815">
      <w:pPr>
        <w:pStyle w:val="BodyText3"/>
      </w:pPr>
      <w:r w:rsidRPr="00344BB2">
        <w:t xml:space="preserve">For a multi-unit site, </w:t>
      </w:r>
      <w:r w:rsidR="00411BFF" w:rsidRPr="00344BB2">
        <w:t xml:space="preserve">the inspector should </w:t>
      </w:r>
      <w:r w:rsidRPr="00344BB2">
        <w:t xml:space="preserve">verify that the SSFF PI data </w:t>
      </w:r>
      <w:r w:rsidR="00C82B24" w:rsidRPr="00344BB2">
        <w:t xml:space="preserve">was </w:t>
      </w:r>
      <w:r w:rsidRPr="00344BB2">
        <w:t xml:space="preserve">reported for </w:t>
      </w:r>
      <w:r w:rsidR="00F31426" w:rsidRPr="00344BB2">
        <w:t>all</w:t>
      </w:r>
      <w:r w:rsidRPr="00344BB2">
        <w:t xml:space="preserve"> units </w:t>
      </w:r>
      <w:r w:rsidR="008F2D7F" w:rsidRPr="00344BB2">
        <w:t>for which</w:t>
      </w:r>
      <w:r w:rsidRPr="00344BB2">
        <w:t xml:space="preserve"> </w:t>
      </w:r>
      <w:r w:rsidR="00A8014B" w:rsidRPr="00344BB2">
        <w:t>an</w:t>
      </w:r>
      <w:r w:rsidRPr="00344BB2">
        <w:t xml:space="preserve"> SSFF</w:t>
      </w:r>
      <w:r w:rsidR="008F2D7F" w:rsidRPr="00344BB2">
        <w:t xml:space="preserve"> </w:t>
      </w:r>
      <w:r w:rsidR="003B2E7A" w:rsidRPr="00344BB2">
        <w:t>wa</w:t>
      </w:r>
      <w:r w:rsidR="008F2D7F" w:rsidRPr="00344BB2">
        <w:t>s applicable</w:t>
      </w:r>
      <w:r w:rsidRPr="00344BB2">
        <w:t>.</w:t>
      </w:r>
      <w:r w:rsidR="00F31426" w:rsidRPr="00344BB2">
        <w:t xml:space="preserve"> If the LER mentions other units in the “Other Facilities” field but SSFF PI data were not submitted for the other units, </w:t>
      </w:r>
      <w:r w:rsidR="00411BFF" w:rsidRPr="00344BB2">
        <w:t xml:space="preserve">the inspector should </w:t>
      </w:r>
      <w:r w:rsidR="00A92115" w:rsidRPr="00344BB2">
        <w:t>determine</w:t>
      </w:r>
      <w:r w:rsidR="00F31426" w:rsidRPr="00344BB2">
        <w:t xml:space="preserve"> whether the SSFF was applicable to the other units and should also have been counted in the other units’ PI data.</w:t>
      </w:r>
      <w:r w:rsidR="003B2E7A" w:rsidRPr="00344BB2">
        <w:t xml:space="preserve"> </w:t>
      </w:r>
      <w:r w:rsidR="00411BFF" w:rsidRPr="00344BB2">
        <w:t>The inspector should v</w:t>
      </w:r>
      <w:r w:rsidR="004E7085" w:rsidRPr="00344BB2">
        <w:t>erify that the licensee reported the applicable LER number associated with the SSFF in the PI data comments.</w:t>
      </w:r>
    </w:p>
    <w:p w14:paraId="6658E5FC" w14:textId="319E8B71" w:rsidR="00526077" w:rsidRDefault="00411BFF" w:rsidP="00252815">
      <w:pPr>
        <w:pStyle w:val="BodyText3"/>
      </w:pPr>
      <w:r w:rsidRPr="00344BB2">
        <w:t>The inspector should v</w:t>
      </w:r>
      <w:r w:rsidR="007B391A" w:rsidRPr="00344BB2">
        <w:t>erify that the licensee correctly applied the clarifying notes from NEI</w:t>
      </w:r>
      <w:r w:rsidR="00E735BD" w:rsidRPr="00344BB2">
        <w:t xml:space="preserve"> </w:t>
      </w:r>
      <w:r w:rsidR="007B391A" w:rsidRPr="00344BB2">
        <w:t>99-02 (especially the “engineering analyses” note). If a licensee checks the 10</w:t>
      </w:r>
      <w:r w:rsidR="00E735BD" w:rsidRPr="00344BB2">
        <w:t xml:space="preserve"> </w:t>
      </w:r>
      <w:r w:rsidR="007B391A" w:rsidRPr="00344BB2">
        <w:t>CFR</w:t>
      </w:r>
      <w:r w:rsidR="00E735BD" w:rsidRPr="00344BB2">
        <w:t xml:space="preserve"> </w:t>
      </w:r>
      <w:r w:rsidR="007B391A" w:rsidRPr="00344BB2">
        <w:t xml:space="preserve">50.73(a)(2)(v) box on the LER but doesn’t report the SSFF in the PI data because of an engineering analysis, </w:t>
      </w:r>
      <w:r w:rsidRPr="00344BB2">
        <w:t xml:space="preserve">the inspector should </w:t>
      </w:r>
      <w:r w:rsidR="007B391A" w:rsidRPr="00344BB2">
        <w:t xml:space="preserve">verify whether the licensee appropriately invoked that exclusion and </w:t>
      </w:r>
      <w:r w:rsidR="00CC4984" w:rsidRPr="00344BB2">
        <w:t>that</w:t>
      </w:r>
      <w:r w:rsidR="00FA13F5" w:rsidRPr="00344BB2">
        <w:t xml:space="preserve"> </w:t>
      </w:r>
      <w:r w:rsidR="007B391A" w:rsidRPr="00344BB2">
        <w:t>assumptions in the engineering analysis are valid.</w:t>
      </w:r>
      <w:r w:rsidR="00E47B11" w:rsidRPr="00344BB2">
        <w:t xml:space="preserve"> </w:t>
      </w:r>
      <w:r w:rsidRPr="00344BB2">
        <w:t>The inspector should v</w:t>
      </w:r>
      <w:r w:rsidR="00E47B11" w:rsidRPr="00344BB2">
        <w:t>erify that the licensee appropriately</w:t>
      </w:r>
      <w:r w:rsidR="00102898" w:rsidRPr="00344BB2">
        <w:t xml:space="preserve"> </w:t>
      </w:r>
      <w:r w:rsidR="009F5116" w:rsidRPr="00344BB2">
        <w:t>considered the definition of an SSFF</w:t>
      </w:r>
      <w:r w:rsidR="00102898" w:rsidRPr="00344BB2">
        <w:t xml:space="preserve"> in the analysis</w:t>
      </w:r>
      <w:r w:rsidRPr="00344BB2">
        <w:t>.</w:t>
      </w:r>
    </w:p>
    <w:p w14:paraId="0D98EEDC" w14:textId="77777777" w:rsidR="00526077" w:rsidRDefault="004E7085" w:rsidP="00252815">
      <w:pPr>
        <w:pStyle w:val="BodyText3"/>
      </w:pPr>
      <w:r w:rsidRPr="00344BB2">
        <w:t xml:space="preserve">Additional information </w:t>
      </w:r>
      <w:r w:rsidR="000866E8" w:rsidRPr="00344BB2">
        <w:t xml:space="preserve">on </w:t>
      </w:r>
      <w:r w:rsidR="003B2E7A" w:rsidRPr="00344BB2">
        <w:t xml:space="preserve">SSFF </w:t>
      </w:r>
      <w:r w:rsidR="000866E8" w:rsidRPr="00344BB2">
        <w:t xml:space="preserve">reporting </w:t>
      </w:r>
      <w:r w:rsidR="00E47B11" w:rsidRPr="00344BB2">
        <w:t>and</w:t>
      </w:r>
      <w:r w:rsidR="003B2E7A" w:rsidRPr="00344BB2">
        <w:t xml:space="preserve"> operability determinations </w:t>
      </w:r>
      <w:r w:rsidRPr="00344BB2">
        <w:t>can be found in</w:t>
      </w:r>
      <w:r w:rsidR="000866E8" w:rsidRPr="00344BB2">
        <w:t>:</w:t>
      </w:r>
    </w:p>
    <w:p w14:paraId="3C4A0255" w14:textId="77777777" w:rsidR="00526077" w:rsidRPr="0025457F" w:rsidRDefault="004E7085" w:rsidP="00526077">
      <w:pPr>
        <w:pStyle w:val="ListBullet4"/>
        <w:rPr>
          <w:sz w:val="22"/>
          <w:szCs w:val="22"/>
        </w:rPr>
      </w:pPr>
      <w:r w:rsidRPr="0025457F">
        <w:rPr>
          <w:sz w:val="22"/>
          <w:szCs w:val="22"/>
        </w:rPr>
        <w:t>Title</w:t>
      </w:r>
      <w:r w:rsidR="00266720" w:rsidRPr="0025457F">
        <w:rPr>
          <w:sz w:val="22"/>
          <w:szCs w:val="22"/>
        </w:rPr>
        <w:t xml:space="preserve"> </w:t>
      </w:r>
      <w:r w:rsidRPr="0025457F">
        <w:rPr>
          <w:sz w:val="22"/>
          <w:szCs w:val="22"/>
        </w:rPr>
        <w:t xml:space="preserve">10 of the </w:t>
      </w:r>
      <w:r w:rsidRPr="0025457F">
        <w:rPr>
          <w:i/>
          <w:sz w:val="22"/>
          <w:szCs w:val="22"/>
        </w:rPr>
        <w:t>Code of Federal Regulations</w:t>
      </w:r>
      <w:r w:rsidRPr="0025457F">
        <w:rPr>
          <w:sz w:val="22"/>
          <w:szCs w:val="22"/>
        </w:rPr>
        <w:t>, part</w:t>
      </w:r>
      <w:r w:rsidR="00266720" w:rsidRPr="0025457F">
        <w:rPr>
          <w:sz w:val="22"/>
          <w:szCs w:val="22"/>
        </w:rPr>
        <w:t xml:space="preserve"> </w:t>
      </w:r>
      <w:r w:rsidRPr="0025457F">
        <w:rPr>
          <w:sz w:val="22"/>
          <w:szCs w:val="22"/>
        </w:rPr>
        <w:t>50, section</w:t>
      </w:r>
      <w:r w:rsidR="00266720" w:rsidRPr="0025457F">
        <w:rPr>
          <w:sz w:val="22"/>
          <w:szCs w:val="22"/>
        </w:rPr>
        <w:t xml:space="preserve"> </w:t>
      </w:r>
      <w:r w:rsidRPr="0025457F">
        <w:rPr>
          <w:sz w:val="22"/>
          <w:szCs w:val="22"/>
        </w:rPr>
        <w:t>73(a)(2)(v), (10</w:t>
      </w:r>
      <w:r w:rsidR="00266720" w:rsidRPr="0025457F">
        <w:rPr>
          <w:sz w:val="22"/>
          <w:szCs w:val="22"/>
        </w:rPr>
        <w:t xml:space="preserve"> </w:t>
      </w:r>
      <w:r w:rsidRPr="0025457F">
        <w:rPr>
          <w:sz w:val="22"/>
          <w:szCs w:val="22"/>
        </w:rPr>
        <w:t>CFR</w:t>
      </w:r>
      <w:r w:rsidR="00266720" w:rsidRPr="0025457F">
        <w:rPr>
          <w:sz w:val="22"/>
          <w:szCs w:val="22"/>
        </w:rPr>
        <w:t xml:space="preserve"> </w:t>
      </w:r>
      <w:r w:rsidRPr="0025457F">
        <w:rPr>
          <w:sz w:val="22"/>
          <w:szCs w:val="22"/>
        </w:rPr>
        <w:t>50.73(a)(2)(v))</w:t>
      </w:r>
    </w:p>
    <w:p w14:paraId="05EA4EA8" w14:textId="77777777" w:rsidR="00526077" w:rsidRPr="0025457F" w:rsidRDefault="000866E8" w:rsidP="00526077">
      <w:pPr>
        <w:pStyle w:val="ListBullet4"/>
        <w:rPr>
          <w:sz w:val="22"/>
          <w:szCs w:val="22"/>
        </w:rPr>
      </w:pPr>
      <w:r w:rsidRPr="0025457F">
        <w:rPr>
          <w:sz w:val="22"/>
          <w:szCs w:val="22"/>
        </w:rPr>
        <w:t>NUREG-1022</w:t>
      </w:r>
      <w:r w:rsidR="00923975" w:rsidRPr="0025457F">
        <w:rPr>
          <w:sz w:val="22"/>
          <w:szCs w:val="22"/>
        </w:rPr>
        <w:t>, “Event Reporting Guidelines: 10 CFR 50.72 and 50.73"</w:t>
      </w:r>
    </w:p>
    <w:p w14:paraId="6DC24F31" w14:textId="77777777" w:rsidR="00526077" w:rsidRPr="0025457F" w:rsidRDefault="001078E4" w:rsidP="00526077">
      <w:pPr>
        <w:pStyle w:val="ListBullet4"/>
        <w:rPr>
          <w:sz w:val="22"/>
          <w:szCs w:val="22"/>
        </w:rPr>
      </w:pPr>
      <w:r w:rsidRPr="0025457F">
        <w:rPr>
          <w:sz w:val="22"/>
          <w:szCs w:val="22"/>
        </w:rPr>
        <w:lastRenderedPageBreak/>
        <w:t>IP</w:t>
      </w:r>
      <w:r w:rsidR="001C34AE" w:rsidRPr="0025457F">
        <w:rPr>
          <w:sz w:val="22"/>
          <w:szCs w:val="22"/>
        </w:rPr>
        <w:t xml:space="preserve"> </w:t>
      </w:r>
      <w:r w:rsidR="000866E8" w:rsidRPr="0025457F">
        <w:rPr>
          <w:sz w:val="22"/>
          <w:szCs w:val="22"/>
        </w:rPr>
        <w:t>71111.15</w:t>
      </w:r>
      <w:r w:rsidR="005A2338" w:rsidRPr="0025457F">
        <w:rPr>
          <w:sz w:val="22"/>
          <w:szCs w:val="22"/>
        </w:rPr>
        <w:t>,</w:t>
      </w:r>
      <w:r w:rsidR="000866E8" w:rsidRPr="0025457F">
        <w:rPr>
          <w:sz w:val="22"/>
          <w:szCs w:val="22"/>
        </w:rPr>
        <w:t xml:space="preserve"> </w:t>
      </w:r>
      <w:r w:rsidR="00FA13F5" w:rsidRPr="0025457F">
        <w:rPr>
          <w:sz w:val="22"/>
          <w:szCs w:val="22"/>
        </w:rPr>
        <w:t>“</w:t>
      </w:r>
      <w:r w:rsidR="000866E8" w:rsidRPr="0025457F">
        <w:rPr>
          <w:sz w:val="22"/>
          <w:szCs w:val="22"/>
        </w:rPr>
        <w:t>Operability Determinations</w:t>
      </w:r>
      <w:r w:rsidR="0043515B" w:rsidRPr="0025457F">
        <w:rPr>
          <w:sz w:val="22"/>
          <w:szCs w:val="22"/>
        </w:rPr>
        <w:t xml:space="preserve"> and Functionality Assessments</w:t>
      </w:r>
      <w:r w:rsidR="00FA13F5" w:rsidRPr="0025457F">
        <w:rPr>
          <w:sz w:val="22"/>
          <w:szCs w:val="22"/>
        </w:rPr>
        <w:t>”</w:t>
      </w:r>
    </w:p>
    <w:p w14:paraId="0A8F48CE" w14:textId="77777777" w:rsidR="00526077" w:rsidRPr="0025457F" w:rsidRDefault="001C34AE" w:rsidP="00526077">
      <w:pPr>
        <w:pStyle w:val="ListBullet4"/>
        <w:rPr>
          <w:sz w:val="22"/>
          <w:szCs w:val="22"/>
        </w:rPr>
      </w:pPr>
      <w:r w:rsidRPr="0025457F">
        <w:rPr>
          <w:sz w:val="22"/>
          <w:szCs w:val="22"/>
        </w:rPr>
        <w:t>IMC 0326, “Operability Determinations”</w:t>
      </w:r>
    </w:p>
    <w:p w14:paraId="114C952A" w14:textId="2A5848B7" w:rsidR="00AE56FF" w:rsidRPr="00344BB2" w:rsidRDefault="0024342B" w:rsidP="00526077">
      <w:pPr>
        <w:pStyle w:val="Heading2"/>
      </w:pPr>
      <w:r w:rsidRPr="00344BB2">
        <w:t>03.03</w:t>
      </w:r>
      <w:r w:rsidRPr="00344BB2">
        <w:tab/>
      </w:r>
      <w:r w:rsidR="00FF5DA3" w:rsidRPr="00344BB2">
        <w:rPr>
          <w:u w:val="single"/>
        </w:rPr>
        <w:t>MS06-MS10:</w:t>
      </w:r>
      <w:r w:rsidR="009C5DCF" w:rsidRPr="00344BB2">
        <w:rPr>
          <w:u w:val="single"/>
        </w:rPr>
        <w:t xml:space="preserve"> </w:t>
      </w:r>
      <w:r w:rsidR="00AE56FF" w:rsidRPr="00344BB2">
        <w:rPr>
          <w:u w:val="single"/>
        </w:rPr>
        <w:t>MSPI</w:t>
      </w:r>
      <w:r w:rsidR="002C5304" w:rsidRPr="00344BB2">
        <w:rPr>
          <w:u w:val="single"/>
        </w:rPr>
        <w:t xml:space="preserve"> (Not valid for Generation III+ Reactors)</w:t>
      </w:r>
    </w:p>
    <w:p w14:paraId="2FB6019F" w14:textId="3810F8AC" w:rsidR="009D4452" w:rsidRDefault="0024342B" w:rsidP="009D4452">
      <w:pPr>
        <w:pStyle w:val="BodyText3"/>
      </w:pPr>
      <w:r w:rsidRPr="00344BB2">
        <w:t>I</w:t>
      </w:r>
      <w:r w:rsidR="00C82B24" w:rsidRPr="00344BB2">
        <w:t xml:space="preserve">t is recommended that inspectors compile </w:t>
      </w:r>
      <w:r w:rsidR="00605413" w:rsidRPr="00344BB2">
        <w:t xml:space="preserve">discovered </w:t>
      </w:r>
      <w:r w:rsidR="00C82B24" w:rsidRPr="00344BB2">
        <w:t xml:space="preserve">instances of failures or </w:t>
      </w:r>
      <w:proofErr w:type="spellStart"/>
      <w:r w:rsidR="00C82B24" w:rsidRPr="00344BB2">
        <w:t>unavailabilities</w:t>
      </w:r>
      <w:proofErr w:type="spellEnd"/>
      <w:r w:rsidR="00B412CC" w:rsidRPr="00344BB2">
        <w:t xml:space="preserve"> identified</w:t>
      </w:r>
      <w:r w:rsidR="00605413" w:rsidRPr="00344BB2">
        <w:t xml:space="preserve"> during daily CAP review, plant status or other inspections throughout</w:t>
      </w:r>
      <w:r w:rsidR="00C82B24" w:rsidRPr="00344BB2">
        <w:t xml:space="preserve"> the sample period for use when performing the MSPI verification</w:t>
      </w:r>
      <w:r w:rsidR="00605413" w:rsidRPr="00344BB2">
        <w:t xml:space="preserve"> sample</w:t>
      </w:r>
      <w:r w:rsidR="00C82B24" w:rsidRPr="00344BB2">
        <w:t>. I</w:t>
      </w:r>
      <w:r w:rsidR="001E5B22" w:rsidRPr="00344BB2">
        <w:t xml:space="preserve">nspectors </w:t>
      </w:r>
      <w:r w:rsidR="00605413" w:rsidRPr="00344BB2">
        <w:t>could</w:t>
      </w:r>
      <w:r w:rsidR="001E5B22" w:rsidRPr="00344BB2">
        <w:t xml:space="preserve"> utilize IP</w:t>
      </w:r>
      <w:r w:rsidR="00266720" w:rsidRPr="00344BB2">
        <w:t xml:space="preserve"> </w:t>
      </w:r>
      <w:r w:rsidR="001E5B22" w:rsidRPr="00344BB2">
        <w:t>71111.04, IP</w:t>
      </w:r>
      <w:r w:rsidR="00266720" w:rsidRPr="00344BB2">
        <w:t xml:space="preserve"> </w:t>
      </w:r>
      <w:r w:rsidR="001E5B22" w:rsidRPr="00344BB2">
        <w:t xml:space="preserve">71111.12, IP </w:t>
      </w:r>
      <w:r w:rsidR="001E5B22" w:rsidRPr="00981D5B">
        <w:t>71111.13, IP 71111.</w:t>
      </w:r>
      <w:ins w:id="3" w:author="Author">
        <w:r w:rsidR="00DC387C" w:rsidRPr="00981D5B">
          <w:t>24</w:t>
        </w:r>
      </w:ins>
      <w:r w:rsidR="001E5B22" w:rsidRPr="00981D5B">
        <w:t xml:space="preserve">, or other </w:t>
      </w:r>
      <w:r w:rsidR="001E5B22" w:rsidRPr="00344BB2">
        <w:t xml:space="preserve">appropriate IP samples </w:t>
      </w:r>
      <w:r w:rsidR="00CC4984" w:rsidRPr="00344BB2">
        <w:t>in the process of gathering</w:t>
      </w:r>
      <w:r w:rsidR="001E5B22" w:rsidRPr="00344BB2">
        <w:t xml:space="preserve"> MSPI data. The guidance for functional failures under the maintenance rule and MSPI is </w:t>
      </w:r>
      <w:r w:rsidR="00640E1B" w:rsidRPr="00344BB2">
        <w:t>different,</w:t>
      </w:r>
      <w:r w:rsidR="001E5B22" w:rsidRPr="00344BB2">
        <w:t xml:space="preserve"> so a maintenance rule preventable functional failure does not necessarily mean a component </w:t>
      </w:r>
      <w:proofErr w:type="gramStart"/>
      <w:r w:rsidR="001E5B22" w:rsidRPr="00344BB2">
        <w:t>failure</w:t>
      </w:r>
      <w:proofErr w:type="gramEnd"/>
      <w:r w:rsidR="001E5B22" w:rsidRPr="00344BB2">
        <w:t xml:space="preserve"> or the monitored train was unavailable for MSPI</w:t>
      </w:r>
      <w:r w:rsidR="007A1044" w:rsidRPr="00344BB2">
        <w:t>.</w:t>
      </w:r>
    </w:p>
    <w:p w14:paraId="2D44B09E" w14:textId="77777777" w:rsidR="009D4452" w:rsidRDefault="001E5B22" w:rsidP="009D4452">
      <w:pPr>
        <w:pStyle w:val="SpecificGuidance"/>
      </w:pPr>
      <w:r w:rsidRPr="00344BB2">
        <w:t>PRA Changes</w:t>
      </w:r>
    </w:p>
    <w:p w14:paraId="65756EF7" w14:textId="06848797" w:rsidR="009D4452" w:rsidRDefault="001E5B22" w:rsidP="009D4452">
      <w:pPr>
        <w:pStyle w:val="BodyText3"/>
      </w:pPr>
      <w:r w:rsidRPr="00344BB2">
        <w:t xml:space="preserve">If there have been any changes to the </w:t>
      </w:r>
      <w:r w:rsidR="00B412CC" w:rsidRPr="00344BB2">
        <w:t xml:space="preserve">licensee’s </w:t>
      </w:r>
      <w:r w:rsidRPr="00344BB2">
        <w:t xml:space="preserve">PRA model since the last MSPI verification inspection, the inspector should </w:t>
      </w:r>
      <w:r w:rsidR="004D4BB4" w:rsidRPr="00344BB2">
        <w:t>confirm</w:t>
      </w:r>
      <w:r w:rsidRPr="00344BB2">
        <w:t xml:space="preserve"> that the MSPI basis document </w:t>
      </w:r>
      <w:r w:rsidR="004D4BB4" w:rsidRPr="00344BB2">
        <w:t xml:space="preserve">and INPO </w:t>
      </w:r>
      <w:r w:rsidR="00591A2B" w:rsidRPr="00344BB2">
        <w:t>CDE</w:t>
      </w:r>
      <w:r w:rsidR="004D4BB4" w:rsidRPr="00344BB2">
        <w:t xml:space="preserve"> </w:t>
      </w:r>
      <w:r w:rsidRPr="00344BB2">
        <w:t>w</w:t>
      </w:r>
      <w:r w:rsidR="004D4BB4" w:rsidRPr="00344BB2">
        <w:t>ere</w:t>
      </w:r>
      <w:r w:rsidRPr="00344BB2">
        <w:t xml:space="preserve"> updated such that the changes were incorporated into the next quarterly reported data. </w:t>
      </w:r>
      <w:r w:rsidR="004D4BB4" w:rsidRPr="00344BB2">
        <w:t xml:space="preserve">The basis document can be confirmed by checking the revision history. CDE can be checked by correlating the coefficients in the derivation reports to the basis document. </w:t>
      </w:r>
      <w:r w:rsidRPr="00344BB2">
        <w:t>If the basis document was not updated within the specified timeframe, the licensee should have evaluated that no significant impact on the MSPI results would have occurred. Further guidance on requirements for PRA updates is found in the new NEI 99-02 App. G</w:t>
      </w:r>
      <w:ins w:id="4" w:author="Author">
        <w:r w:rsidR="00640E1B" w:rsidRPr="00344BB2">
          <w:t>,</w:t>
        </w:r>
      </w:ins>
      <w:r w:rsidRPr="00344BB2">
        <w:t xml:space="preserve"> as revised b</w:t>
      </w:r>
      <w:r w:rsidRPr="00981D5B">
        <w:t>y FAQ 14-01. The inspector may refer to the clarifying notes in NEI</w:t>
      </w:r>
      <w:r w:rsidR="00AC3E54" w:rsidRPr="00981D5B">
        <w:t xml:space="preserve"> </w:t>
      </w:r>
      <w:r w:rsidRPr="00981D5B">
        <w:t xml:space="preserve">99-02, Section 2.2. The inspector should </w:t>
      </w:r>
      <w:ins w:id="5" w:author="Author">
        <w:r w:rsidR="000A4371" w:rsidRPr="00981D5B">
          <w:t xml:space="preserve">consider sampling to </w:t>
        </w:r>
      </w:ins>
      <w:r w:rsidRPr="00981D5B">
        <w:t xml:space="preserve">verify </w:t>
      </w:r>
      <w:ins w:id="6" w:author="Author">
        <w:r w:rsidR="00143EBA" w:rsidRPr="00981D5B">
          <w:t xml:space="preserve">that </w:t>
        </w:r>
      </w:ins>
      <w:r w:rsidRPr="00981D5B">
        <w:t xml:space="preserve">changes to the system and train/segment </w:t>
      </w:r>
      <w:r w:rsidRPr="00344BB2">
        <w:t>boundaries are defined in the plant’s MSPI basis document in accordance with Sections</w:t>
      </w:r>
      <w:r w:rsidR="00AC3E54" w:rsidRPr="00344BB2">
        <w:t xml:space="preserve"> </w:t>
      </w:r>
      <w:r w:rsidRPr="00344BB2">
        <w:t>F.1.1.1 and F</w:t>
      </w:r>
      <w:r w:rsidR="00AC3E54" w:rsidRPr="00344BB2">
        <w:t xml:space="preserve"> </w:t>
      </w:r>
      <w:r w:rsidRPr="00344BB2">
        <w:t xml:space="preserve">1.1.2 </w:t>
      </w:r>
      <w:r w:rsidR="00AF27FF" w:rsidRPr="00344BB2">
        <w:t xml:space="preserve">of </w:t>
      </w:r>
      <w:r w:rsidRPr="00344BB2">
        <w:t>NEI</w:t>
      </w:r>
      <w:r w:rsidR="00D5068D">
        <w:t> </w:t>
      </w:r>
      <w:r w:rsidRPr="00344BB2">
        <w:t>99</w:t>
      </w:r>
      <w:r w:rsidR="00D5068D">
        <w:noBreakHyphen/>
      </w:r>
      <w:r w:rsidRPr="00344BB2">
        <w:t>02. Licensees rarely change the planned UA baseline value. If this does occur, inspectors should review the basis for the change. Section</w:t>
      </w:r>
      <w:r w:rsidR="00AC3E54" w:rsidRPr="00344BB2">
        <w:t xml:space="preserve"> </w:t>
      </w:r>
      <w:r w:rsidRPr="00344BB2">
        <w:t>F.1.2.2 of NEI</w:t>
      </w:r>
      <w:r w:rsidR="00AC3E54" w:rsidRPr="00344BB2">
        <w:t xml:space="preserve"> </w:t>
      </w:r>
      <w:r w:rsidRPr="00344BB2">
        <w:t>99-02 has additional information on baseline planned UA.</w:t>
      </w:r>
    </w:p>
    <w:p w14:paraId="26ED9401" w14:textId="7901B579" w:rsidR="009D4452" w:rsidRDefault="001E5B22" w:rsidP="009D4452">
      <w:pPr>
        <w:pStyle w:val="BodyText3"/>
      </w:pPr>
      <w:r w:rsidRPr="00344BB2">
        <w:t xml:space="preserve">The inspector </w:t>
      </w:r>
      <w:r w:rsidRPr="00981D5B">
        <w:t xml:space="preserve">should </w:t>
      </w:r>
      <w:ins w:id="7" w:author="Author">
        <w:r w:rsidR="000A4371" w:rsidRPr="00981D5B">
          <w:t xml:space="preserve">consider sampling to </w:t>
        </w:r>
      </w:ins>
      <w:r w:rsidRPr="00981D5B">
        <w:t>review MSPI component risk coefficient</w:t>
      </w:r>
      <w:ins w:id="8" w:author="Author">
        <w:r w:rsidR="008C0950" w:rsidRPr="00981D5B">
          <w:t>s</w:t>
        </w:r>
      </w:ins>
      <w:r w:rsidRPr="00981D5B">
        <w:t xml:space="preserve"> (i.e., Fussell-Vesely or Birnbaum value) that </w:t>
      </w:r>
      <w:ins w:id="9" w:author="Author">
        <w:r w:rsidR="008C0950" w:rsidRPr="00981D5B">
          <w:t xml:space="preserve">have </w:t>
        </w:r>
      </w:ins>
      <w:r w:rsidRPr="00981D5B">
        <w:t>changed from the last revision by more than 25</w:t>
      </w:r>
      <w:r w:rsidR="00A037E7">
        <w:t xml:space="preserve"> percent</w:t>
      </w:r>
      <w:r w:rsidRPr="00981D5B">
        <w:t xml:space="preserve"> of its value. This review is not intended </w:t>
      </w:r>
      <w:r w:rsidRPr="00344BB2">
        <w:t>to be an inspection of the licensee’s PRA. Inspectors should confirm the causes for changes greater than 25</w:t>
      </w:r>
      <w:r w:rsidR="00A037E7">
        <w:t> percent</w:t>
      </w:r>
      <w:r w:rsidRPr="00344BB2">
        <w:t xml:space="preserve"> (model corrections, modifications, etc.)</w:t>
      </w:r>
      <w:r w:rsidR="003B2C7C" w:rsidRPr="00344BB2">
        <w:t xml:space="preserve">. </w:t>
      </w:r>
      <w:r w:rsidRPr="00344BB2">
        <w:t>NEI 99-02 specifies licensees to report any change to these coefficients and note the change in the PI data comment field with their quarterly PI data submittal. Additionally, if estimates were used, an update to the estimated component demands in the MSPI basis document is required if a change to the basis for the estimated demands results in a greater than 25</w:t>
      </w:r>
      <w:r w:rsidR="00D86399">
        <w:t> percent</w:t>
      </w:r>
      <w:r w:rsidRPr="00344BB2">
        <w:t xml:space="preserve"> change for the component of concern. The inspector should ensure that the licensee notified the NRC in accordance with the guidance contained in NEI 99-02 by placing a comment in the PI data comment field upon submittal of the quarterly PI data. The inspector should be alert to risk coefficient changes that could impact components within the system boundary or trains that were exempted from monitoring.</w:t>
      </w:r>
      <w:r w:rsidR="003B2C7C" w:rsidRPr="00344BB2">
        <w:t xml:space="preserve"> </w:t>
      </w:r>
      <w:r w:rsidRPr="00344BB2">
        <w:t>The inspector should review any changes to the success criteria or risk-significant function for any monitored component to ensure that the change was appropriate.</w:t>
      </w:r>
    </w:p>
    <w:p w14:paraId="76CDD537" w14:textId="1BE3CDE9" w:rsidR="009D4452" w:rsidRDefault="003B2C7C" w:rsidP="009D4452">
      <w:pPr>
        <w:pStyle w:val="BodyText3"/>
      </w:pPr>
      <w:r w:rsidRPr="009D4452">
        <w:t xml:space="preserve">If inspectors have </w:t>
      </w:r>
      <w:r w:rsidR="0014791F" w:rsidRPr="009D4452">
        <w:t xml:space="preserve">concerns with a </w:t>
      </w:r>
      <w:r w:rsidRPr="009D4452">
        <w:t>licensee’s PRA changes, they should</w:t>
      </w:r>
      <w:r w:rsidR="001E5B22" w:rsidRPr="009D4452">
        <w:t xml:space="preserve"> </w:t>
      </w:r>
      <w:r w:rsidR="00B412CC" w:rsidRPr="009D4452">
        <w:t>work</w:t>
      </w:r>
      <w:r w:rsidR="001E5B22" w:rsidRPr="009D4452">
        <w:t xml:space="preserve"> with a senior risk</w:t>
      </w:r>
      <w:r w:rsidR="001E5B22" w:rsidRPr="00344BB2">
        <w:t xml:space="preserve"> analyst</w:t>
      </w:r>
      <w:r w:rsidRPr="00344BB2">
        <w:t xml:space="preserve"> to answer outstanding questions</w:t>
      </w:r>
      <w:r w:rsidR="001E5B22" w:rsidRPr="00344BB2">
        <w:t>.</w:t>
      </w:r>
      <w:r w:rsidRPr="00344BB2">
        <w:t xml:space="preserve"> Questions regarding implementation </w:t>
      </w:r>
      <w:r w:rsidRPr="00344BB2">
        <w:lastRenderedPageBreak/>
        <w:t xml:space="preserve">of NEI 99-02 guidance should be </w:t>
      </w:r>
      <w:r w:rsidRPr="00981D5B">
        <w:t>referred to NRR/</w:t>
      </w:r>
      <w:ins w:id="10" w:author="Author">
        <w:r w:rsidR="00C167D0" w:rsidRPr="00981D5B">
          <w:t>DRO</w:t>
        </w:r>
      </w:ins>
      <w:r w:rsidRPr="00981D5B">
        <w:t xml:space="preserve"> to </w:t>
      </w:r>
      <w:r w:rsidRPr="00344BB2">
        <w:t>determine if a</w:t>
      </w:r>
      <w:r w:rsidR="004D4BB4" w:rsidRPr="00344BB2">
        <w:t>n</w:t>
      </w:r>
      <w:r w:rsidRPr="00344BB2">
        <w:t xml:space="preserve"> FAQ should be submitted.</w:t>
      </w:r>
    </w:p>
    <w:p w14:paraId="069FC624" w14:textId="77777777" w:rsidR="009D4452" w:rsidRDefault="00421041" w:rsidP="009D4452">
      <w:pPr>
        <w:pStyle w:val="SpecificGuidance"/>
      </w:pPr>
      <w:r w:rsidRPr="00344BB2">
        <w:t>UAI Guidance</w:t>
      </w:r>
    </w:p>
    <w:p w14:paraId="2D2CBDFD" w14:textId="54B84E8A" w:rsidR="009D4452" w:rsidRDefault="00550C1A" w:rsidP="009D4452">
      <w:pPr>
        <w:pStyle w:val="BodyText3"/>
      </w:pPr>
      <w:r w:rsidRPr="00344BB2">
        <w:t xml:space="preserve">For trains/segments with a significant number of outages during the sample period, inspectors do not have to verify all hours are reported correctly but should focus on unplanned or extended planned unavailability to ensure they were correctly accounted. If the monitored system’s trains/segments can accrue </w:t>
      </w:r>
      <w:proofErr w:type="gramStart"/>
      <w:r w:rsidRPr="00344BB2">
        <w:t>a large number of</w:t>
      </w:r>
      <w:proofErr w:type="gramEnd"/>
      <w:r w:rsidRPr="00344BB2">
        <w:t xml:space="preserve"> UA hours without a significant impact on the overall PI, due to the quantified low risk significance, a simple check that the reported UA hours appear reasonable will suffice.</w:t>
      </w:r>
    </w:p>
    <w:p w14:paraId="05A11099" w14:textId="3DA9F1D4" w:rsidR="009D4452" w:rsidRDefault="00104839" w:rsidP="009D4452">
      <w:pPr>
        <w:pStyle w:val="BodyText3"/>
      </w:pPr>
      <w:r w:rsidRPr="00344BB2">
        <w:t xml:space="preserve">UA is monitored at the train/segment level. </w:t>
      </w:r>
      <w:r w:rsidR="009C428B" w:rsidRPr="00344BB2">
        <w:t xml:space="preserve">If the actual </w:t>
      </w:r>
      <w:r w:rsidR="004762D1" w:rsidRPr="00344BB2">
        <w:t xml:space="preserve">number </w:t>
      </w:r>
      <w:r w:rsidR="00FA13F5" w:rsidRPr="00344BB2">
        <w:t xml:space="preserve">of planned UA is </w:t>
      </w:r>
      <w:r w:rsidR="009C428B" w:rsidRPr="00344BB2">
        <w:t xml:space="preserve">less than the baseline </w:t>
      </w:r>
      <w:r w:rsidR="004762D1" w:rsidRPr="00344BB2">
        <w:t>number</w:t>
      </w:r>
      <w:r w:rsidR="009C428B" w:rsidRPr="00344BB2">
        <w:t xml:space="preserve">, then the baseline UA </w:t>
      </w:r>
      <w:r w:rsidR="00FA13F5" w:rsidRPr="00344BB2">
        <w:t>is</w:t>
      </w:r>
      <w:r w:rsidR="009C428B" w:rsidRPr="00344BB2">
        <w:t xml:space="preserve"> used in the MSPI calculation.</w:t>
      </w:r>
      <w:r w:rsidR="00847681" w:rsidRPr="00344BB2">
        <w:t xml:space="preserve"> The planned baseline UA is established by the licensee based upon scheduled maintenance and testing. Inspectors shall verify any changes made to planned </w:t>
      </w:r>
      <w:r w:rsidR="00223623" w:rsidRPr="00344BB2">
        <w:t>u</w:t>
      </w:r>
      <w:r w:rsidR="00847681" w:rsidRPr="00344BB2">
        <w:t>navailability baseline</w:t>
      </w:r>
      <w:r w:rsidR="00223623" w:rsidRPr="00344BB2">
        <w:t xml:space="preserve"> data</w:t>
      </w:r>
      <w:r w:rsidR="00847681" w:rsidRPr="00344BB2">
        <w:t xml:space="preserve"> are made in accordance with </w:t>
      </w:r>
      <w:r w:rsidR="0081623A" w:rsidRPr="00344BB2">
        <w:t>Section F 1.2.2 of Appendix F of NEI 99-02.</w:t>
      </w:r>
      <w:r w:rsidR="009C428B" w:rsidRPr="00344BB2">
        <w:t xml:space="preserve"> If the actual </w:t>
      </w:r>
      <w:r w:rsidR="004762D1" w:rsidRPr="00344BB2">
        <w:t>number</w:t>
      </w:r>
      <w:r w:rsidR="009C428B" w:rsidRPr="00344BB2">
        <w:t xml:space="preserve"> was more than the baseline </w:t>
      </w:r>
      <w:r w:rsidR="004762D1" w:rsidRPr="00344BB2">
        <w:t>number</w:t>
      </w:r>
      <w:r w:rsidR="009C428B" w:rsidRPr="00344BB2">
        <w:t xml:space="preserve">, then the actual </w:t>
      </w:r>
      <w:r w:rsidR="004762D1" w:rsidRPr="00344BB2">
        <w:t>number</w:t>
      </w:r>
      <w:r w:rsidR="009C428B" w:rsidRPr="00344BB2">
        <w:t xml:space="preserve"> should have been used in the MSPI calculation. </w:t>
      </w:r>
      <w:r w:rsidR="0074336C" w:rsidRPr="00344BB2">
        <w:t xml:space="preserve">Licensees do not </w:t>
      </w:r>
      <w:r w:rsidR="004D4BB4" w:rsidRPr="00344BB2">
        <w:t xml:space="preserve">do this for unplanned UA, which </w:t>
      </w:r>
      <w:r w:rsidR="0074336C" w:rsidRPr="00344BB2">
        <w:t>could result in a negative reported number for UAI if the actual unplanned UA is less than the baseline. The generic industry baseline unplanned unavailability values in Section</w:t>
      </w:r>
      <w:r w:rsidR="00D41CB8" w:rsidRPr="00344BB2">
        <w:t xml:space="preserve"> </w:t>
      </w:r>
      <w:r w:rsidR="0074336C" w:rsidRPr="00344BB2">
        <w:t xml:space="preserve">F.1.2.3 </w:t>
      </w:r>
      <w:r w:rsidR="00F8680E" w:rsidRPr="00344BB2">
        <w:t>of Appendix</w:t>
      </w:r>
      <w:r w:rsidR="00D41CB8" w:rsidRPr="00344BB2">
        <w:t xml:space="preserve"> </w:t>
      </w:r>
      <w:r w:rsidR="00F8680E" w:rsidRPr="00344BB2">
        <w:t xml:space="preserve">F </w:t>
      </w:r>
      <w:r w:rsidR="0074336C" w:rsidRPr="00344BB2">
        <w:t xml:space="preserve">of NEI 99-02 do not change. </w:t>
      </w:r>
      <w:r w:rsidR="006F3BFC" w:rsidRPr="00344BB2">
        <w:t xml:space="preserve">Failures of any systems, structures, or components that are outside of the defined system boundary </w:t>
      </w:r>
      <w:r w:rsidR="0074336C" w:rsidRPr="00344BB2">
        <w:t>only affects</w:t>
      </w:r>
      <w:r w:rsidR="006F3BFC" w:rsidRPr="00344BB2">
        <w:t xml:space="preserve"> UAI</w:t>
      </w:r>
      <w:r w:rsidR="0074336C" w:rsidRPr="00344BB2">
        <w:t xml:space="preserve"> if</w:t>
      </w:r>
      <w:r w:rsidR="006F3BFC" w:rsidRPr="00344BB2">
        <w:t xml:space="preserve"> those failures result in inoperable or non-functional train</w:t>
      </w:r>
      <w:r w:rsidR="009C428B" w:rsidRPr="00344BB2">
        <w:t>s/segments of the MSPI system.</w:t>
      </w:r>
    </w:p>
    <w:p w14:paraId="72EC99FF" w14:textId="0F99E410" w:rsidR="009D4452" w:rsidRDefault="004C6ABF" w:rsidP="009D4452">
      <w:pPr>
        <w:pStyle w:val="BodyText3"/>
      </w:pPr>
      <w:r w:rsidRPr="00344BB2">
        <w:t>Based on the update</w:t>
      </w:r>
      <w:r w:rsidR="00605413" w:rsidRPr="00344BB2">
        <w:t xml:space="preserve"> to NEI 99-02 provided by FAQ 15-03, licensees may exclude low risk trains</w:t>
      </w:r>
      <w:r w:rsidR="00B771FA" w:rsidRPr="00344BB2">
        <w:t xml:space="preserve"> with</w:t>
      </w:r>
      <w:r w:rsidR="00605413" w:rsidRPr="00344BB2">
        <w:t xml:space="preserve"> </w:t>
      </w:r>
      <w:r w:rsidR="00B771FA" w:rsidRPr="00344BB2">
        <w:t>adjusted Birnbaum values of less than 1.0E-07 from unavailability monitoring</w:t>
      </w:r>
      <w:r w:rsidR="00605413" w:rsidRPr="00344BB2">
        <w:t xml:space="preserve">. Inspectors should verify the licensee has correctly excluded trains in accordance </w:t>
      </w:r>
      <w:r w:rsidR="00B771FA" w:rsidRPr="00344BB2">
        <w:t>with the guidance found in FAQ 15-03 and Appendix F of NEI 99-02.</w:t>
      </w:r>
    </w:p>
    <w:p w14:paraId="3E4885E9" w14:textId="77777777" w:rsidR="009D4452" w:rsidRDefault="007C1A2C" w:rsidP="009D4452">
      <w:pPr>
        <w:pStyle w:val="SpecificGuidance"/>
      </w:pPr>
      <w:r w:rsidRPr="00344BB2">
        <w:t>URI Guidance</w:t>
      </w:r>
    </w:p>
    <w:p w14:paraId="1DB6646A" w14:textId="1006C616" w:rsidR="009D4452" w:rsidRDefault="00B732AD" w:rsidP="009D4452">
      <w:pPr>
        <w:pStyle w:val="BodyText3"/>
      </w:pPr>
      <w:r w:rsidRPr="00344BB2">
        <w:t>U</w:t>
      </w:r>
      <w:r w:rsidR="00A629B0" w:rsidRPr="00344BB2">
        <w:t>R</w:t>
      </w:r>
      <w:r w:rsidR="0001639C" w:rsidRPr="00344BB2">
        <w:t>I</w:t>
      </w:r>
      <w:r w:rsidR="00A629B0" w:rsidRPr="00344BB2">
        <w:t xml:space="preserve"> is monitored at the component level and calculated at the system level.</w:t>
      </w:r>
      <w:r w:rsidR="00236BD2" w:rsidRPr="00344BB2">
        <w:t xml:space="preserve"> The</w:t>
      </w:r>
      <w:r w:rsidR="000A7F04" w:rsidRPr="00344BB2">
        <w:t xml:space="preserve"> sum of component</w:t>
      </w:r>
      <w:r w:rsidR="00236BD2" w:rsidRPr="00344BB2">
        <w:t xml:space="preserve"> failures for a s</w:t>
      </w:r>
      <w:r w:rsidR="00BC274D" w:rsidRPr="00344BB2">
        <w:t>ystem are inputted into CDE</w:t>
      </w:r>
      <w:r w:rsidR="001C67F0" w:rsidRPr="00344BB2">
        <w:t xml:space="preserve"> along with baseline failure numbers to calculate URI. There are three separate failure modes for components each with separate risk worths (Birnbaum values); fail on demand, fail to load, fail to run. </w:t>
      </w:r>
      <w:r w:rsidR="001E63C9" w:rsidRPr="00344BB2">
        <w:t>Section</w:t>
      </w:r>
      <w:r w:rsidR="007A4EF0" w:rsidRPr="00344BB2">
        <w:t xml:space="preserve"> </w:t>
      </w:r>
      <w:r w:rsidR="001E63C9" w:rsidRPr="00344BB2">
        <w:t>F.2.3.6</w:t>
      </w:r>
      <w:r w:rsidR="00387ED0" w:rsidRPr="00344BB2">
        <w:t xml:space="preserve"> of NE</w:t>
      </w:r>
      <w:r w:rsidR="0051749C" w:rsidRPr="00344BB2">
        <w:t>I</w:t>
      </w:r>
      <w:r w:rsidR="007A4EF0" w:rsidRPr="00344BB2">
        <w:t xml:space="preserve"> </w:t>
      </w:r>
      <w:r w:rsidR="00387ED0" w:rsidRPr="00344BB2">
        <w:t>99-02 has</w:t>
      </w:r>
      <w:r w:rsidR="001E63C9" w:rsidRPr="00344BB2">
        <w:t xml:space="preserve"> guidance on how to calculate these values. These values rely on the number of </w:t>
      </w:r>
      <w:proofErr w:type="gramStart"/>
      <w:r w:rsidR="001E63C9" w:rsidRPr="00344BB2">
        <w:t>component</w:t>
      </w:r>
      <w:proofErr w:type="gramEnd"/>
      <w:r w:rsidR="001E63C9" w:rsidRPr="00344BB2">
        <w:t xml:space="preserve"> demands and run</w:t>
      </w:r>
      <w:r w:rsidR="007D5285">
        <w:t xml:space="preserve"> </w:t>
      </w:r>
      <w:r w:rsidR="001E63C9" w:rsidRPr="00344BB2">
        <w:t>hours.</w:t>
      </w:r>
    </w:p>
    <w:p w14:paraId="0814CF38" w14:textId="12D83045" w:rsidR="009D4452" w:rsidRDefault="001E63C9" w:rsidP="009D4452">
      <w:pPr>
        <w:pStyle w:val="BodyText3"/>
      </w:pPr>
      <w:r w:rsidRPr="00344BB2">
        <w:t>Overestimating the demands and run</w:t>
      </w:r>
      <w:r w:rsidR="007D5285">
        <w:t xml:space="preserve"> </w:t>
      </w:r>
      <w:r w:rsidRPr="00344BB2">
        <w:t xml:space="preserve">hours for a monitored component can affect the projected reliability of the monitored component. </w:t>
      </w:r>
      <w:r w:rsidR="00387ED0" w:rsidRPr="00344BB2">
        <w:t>Inspectors should v</w:t>
      </w:r>
      <w:r w:rsidRPr="00344BB2">
        <w:t>erify whether the licensee uses actual data or estimates for demands and run</w:t>
      </w:r>
      <w:r w:rsidR="007D5285">
        <w:t xml:space="preserve"> </w:t>
      </w:r>
      <w:r w:rsidRPr="00344BB2">
        <w:t xml:space="preserve">hours. If the licensee uses actual data, </w:t>
      </w:r>
      <w:r w:rsidR="00387ED0" w:rsidRPr="00344BB2">
        <w:t xml:space="preserve">inspectors should </w:t>
      </w:r>
      <w:r w:rsidR="00104839" w:rsidRPr="00344BB2">
        <w:t xml:space="preserve">check </w:t>
      </w:r>
      <w:r w:rsidRPr="00344BB2">
        <w:t xml:space="preserve">that the licensee is </w:t>
      </w:r>
      <w:r w:rsidR="00BC274D" w:rsidRPr="00344BB2">
        <w:t>correctly tabulating demands and run</w:t>
      </w:r>
      <w:r w:rsidR="007D5285">
        <w:t xml:space="preserve"> </w:t>
      </w:r>
      <w:r w:rsidR="00BC274D" w:rsidRPr="00344BB2">
        <w:t>hours</w:t>
      </w:r>
      <w:r w:rsidRPr="00344BB2">
        <w:t xml:space="preserve">. If the licensee uses estimates, </w:t>
      </w:r>
      <w:r w:rsidR="00387ED0" w:rsidRPr="00344BB2">
        <w:t xml:space="preserve">inspectors should </w:t>
      </w:r>
      <w:r w:rsidR="00104839" w:rsidRPr="00344BB2">
        <w:t xml:space="preserve">check </w:t>
      </w:r>
      <w:r w:rsidRPr="00344BB2">
        <w:t>that the estimates are reasonable by comparing these values to those from surveillance test results and operational/alignment actions. The estimated demands from tests should be steady; however, the operational/alignment actions estimate may vary over time.</w:t>
      </w:r>
      <w:r w:rsidR="00B56DFF" w:rsidRPr="00344BB2">
        <w:t xml:space="preserve"> Section</w:t>
      </w:r>
      <w:r w:rsidR="00CA0B3E" w:rsidRPr="00344BB2">
        <w:t xml:space="preserve"> </w:t>
      </w:r>
      <w:r w:rsidR="00B56DFF" w:rsidRPr="00344BB2">
        <w:t>F.2.2.1</w:t>
      </w:r>
      <w:r w:rsidR="00387ED0" w:rsidRPr="00344BB2">
        <w:t xml:space="preserve"> of NEI</w:t>
      </w:r>
      <w:r w:rsidR="00CA0B3E" w:rsidRPr="00344BB2">
        <w:t xml:space="preserve"> </w:t>
      </w:r>
      <w:r w:rsidR="00387ED0" w:rsidRPr="00344BB2">
        <w:t>99-0</w:t>
      </w:r>
      <w:r w:rsidR="0051749C" w:rsidRPr="00344BB2">
        <w:t>2</w:t>
      </w:r>
      <w:r w:rsidR="00387ED0" w:rsidRPr="00344BB2">
        <w:t xml:space="preserve"> has</w:t>
      </w:r>
      <w:r w:rsidR="00B56DFF" w:rsidRPr="00344BB2">
        <w:t xml:space="preserve"> additional </w:t>
      </w:r>
      <w:r w:rsidR="00E063B7" w:rsidRPr="00344BB2">
        <w:t>guidance</w:t>
      </w:r>
      <w:r w:rsidR="00B56DFF" w:rsidRPr="00344BB2">
        <w:t>.</w:t>
      </w:r>
    </w:p>
    <w:p w14:paraId="73A37106" w14:textId="3324BBA7" w:rsidR="009D4452" w:rsidRDefault="00F44882" w:rsidP="009D4452">
      <w:pPr>
        <w:pStyle w:val="BodyText3"/>
      </w:pPr>
      <w:r w:rsidRPr="00344BB2">
        <w:t>D</w:t>
      </w:r>
      <w:r w:rsidR="00497E34" w:rsidRPr="00344BB2">
        <w:t>emands and failures on demand for monitored at</w:t>
      </w:r>
      <w:r w:rsidR="002876E5">
        <w:noBreakHyphen/>
      </w:r>
      <w:r w:rsidR="00497E34" w:rsidRPr="00344BB2">
        <w:t>power functions that occurred while the reactor was shut</w:t>
      </w:r>
      <w:r w:rsidR="00387ED0" w:rsidRPr="00344BB2">
        <w:t xml:space="preserve"> </w:t>
      </w:r>
      <w:r w:rsidR="00497E34" w:rsidRPr="00344BB2">
        <w:t xml:space="preserve">down are included in MSPI. </w:t>
      </w:r>
      <w:r w:rsidR="00BC274D" w:rsidRPr="00344BB2">
        <w:t xml:space="preserve">Failures during post maintenance tests </w:t>
      </w:r>
      <w:r w:rsidR="00BC274D" w:rsidRPr="00344BB2">
        <w:lastRenderedPageBreak/>
        <w:t xml:space="preserve">should not be included, unless the failure cause is determined to be independent of the maintenance activity. </w:t>
      </w:r>
      <w:r w:rsidR="001E5B22" w:rsidRPr="00344BB2">
        <w:t xml:space="preserve">NEI 99-02 </w:t>
      </w:r>
      <w:r w:rsidR="00BC274D" w:rsidRPr="00344BB2">
        <w:t>Appendix F has specific guidance for when failures do and do not require to be counted.</w:t>
      </w:r>
      <w:r w:rsidR="0096647C" w:rsidRPr="00344BB2">
        <w:t>03.04</w:t>
      </w:r>
      <w:r w:rsidR="000866E8" w:rsidRPr="00344BB2">
        <w:tab/>
      </w:r>
    </w:p>
    <w:p w14:paraId="7FAA706E" w14:textId="6BEA19C6" w:rsidR="009D4452" w:rsidRDefault="0027514F" w:rsidP="00526077">
      <w:pPr>
        <w:pStyle w:val="Heading2"/>
        <w:rPr>
          <w:u w:val="single"/>
        </w:rPr>
      </w:pPr>
      <w:r w:rsidRPr="00344BB2">
        <w:t>03.04</w:t>
      </w:r>
      <w:r w:rsidRPr="00344BB2">
        <w:tab/>
      </w:r>
      <w:r w:rsidR="00FF5DA3" w:rsidRPr="00344BB2">
        <w:rPr>
          <w:u w:val="single"/>
        </w:rPr>
        <w:t>BI01:</w:t>
      </w:r>
      <w:r w:rsidR="009C5DCF" w:rsidRPr="00344BB2">
        <w:rPr>
          <w:u w:val="single"/>
        </w:rPr>
        <w:t xml:space="preserve"> </w:t>
      </w:r>
      <w:r w:rsidR="00AE56FF" w:rsidRPr="00344BB2">
        <w:rPr>
          <w:u w:val="single"/>
        </w:rPr>
        <w:t>RCS Specific Activity</w:t>
      </w:r>
    </w:p>
    <w:p w14:paraId="63036F88" w14:textId="0D5F2E34" w:rsidR="009D4452" w:rsidRDefault="00B771FA" w:rsidP="009D4452">
      <w:pPr>
        <w:pStyle w:val="BodyText3"/>
      </w:pPr>
      <w:r w:rsidRPr="00344BB2">
        <w:t>While not specifically required, i</w:t>
      </w:r>
      <w:r w:rsidR="00387ED0" w:rsidRPr="00344BB2">
        <w:t xml:space="preserve">nspectors </w:t>
      </w:r>
      <w:r w:rsidR="00DD5009" w:rsidRPr="00344BB2">
        <w:t xml:space="preserve">may </w:t>
      </w:r>
      <w:r w:rsidR="00C950D6" w:rsidRPr="00344BB2">
        <w:t xml:space="preserve">choose to </w:t>
      </w:r>
      <w:r w:rsidR="00DD5009" w:rsidRPr="00344BB2">
        <w:t xml:space="preserve">observe a reactor coolant sample in accordance </w:t>
      </w:r>
      <w:r w:rsidR="00DD5009" w:rsidRPr="00981D5B">
        <w:t>with</w:t>
      </w:r>
      <w:r w:rsidR="00AE56FF" w:rsidRPr="00981D5B">
        <w:t xml:space="preserve"> </w:t>
      </w:r>
      <w:r w:rsidR="002123F0" w:rsidRPr="00981D5B">
        <w:t>IP</w:t>
      </w:r>
      <w:r w:rsidR="00297D0F" w:rsidRPr="00981D5B">
        <w:t xml:space="preserve"> </w:t>
      </w:r>
      <w:r w:rsidR="00B57351" w:rsidRPr="00981D5B">
        <w:t>71111.</w:t>
      </w:r>
      <w:ins w:id="11" w:author="Author">
        <w:r w:rsidR="0061114E" w:rsidRPr="00981D5B">
          <w:t>24</w:t>
        </w:r>
      </w:ins>
      <w:r w:rsidR="00DD5009" w:rsidRPr="00981D5B">
        <w:t xml:space="preserve"> to ensure </w:t>
      </w:r>
      <w:r w:rsidR="00DD5009" w:rsidRPr="00344BB2">
        <w:t>licensees are collecting the required PI data adequately.</w:t>
      </w:r>
    </w:p>
    <w:p w14:paraId="780319FA" w14:textId="0EEBB080" w:rsidR="009D4452" w:rsidRDefault="00612DDE" w:rsidP="00526077">
      <w:pPr>
        <w:pStyle w:val="Heading2"/>
      </w:pPr>
      <w:r w:rsidRPr="00344BB2">
        <w:t>03.05</w:t>
      </w:r>
      <w:r w:rsidR="000866E8" w:rsidRPr="00344BB2">
        <w:tab/>
      </w:r>
      <w:r w:rsidR="00240A8A" w:rsidRPr="00344BB2">
        <w:rPr>
          <w:u w:val="single"/>
        </w:rPr>
        <w:t>BI02:</w:t>
      </w:r>
      <w:r w:rsidR="009C5DCF" w:rsidRPr="00344BB2">
        <w:rPr>
          <w:u w:val="single"/>
        </w:rPr>
        <w:t xml:space="preserve"> </w:t>
      </w:r>
      <w:r w:rsidR="00AE56FF" w:rsidRPr="00344BB2">
        <w:rPr>
          <w:u w:val="single"/>
        </w:rPr>
        <w:t>RCS Leak Rate</w:t>
      </w:r>
    </w:p>
    <w:p w14:paraId="23CBFE76" w14:textId="177C2A1B" w:rsidR="009D4452" w:rsidRDefault="00387ED0" w:rsidP="009D4452">
      <w:pPr>
        <w:pStyle w:val="BodyText3"/>
      </w:pPr>
      <w:r w:rsidRPr="00344BB2">
        <w:t xml:space="preserve">Inspectors </w:t>
      </w:r>
      <w:r w:rsidR="00C950D6" w:rsidRPr="00344BB2">
        <w:t>may choose to</w:t>
      </w:r>
      <w:r w:rsidRPr="00344BB2">
        <w:t xml:space="preserve"> </w:t>
      </w:r>
      <w:r w:rsidR="00AE56FF" w:rsidRPr="00344BB2">
        <w:t>observe the surveillance activity that determines RCS identified</w:t>
      </w:r>
      <w:r w:rsidR="004C0FD0" w:rsidRPr="00344BB2">
        <w:t xml:space="preserve"> (or total, if applicable)</w:t>
      </w:r>
      <w:r w:rsidR="00AE56FF" w:rsidRPr="00344BB2">
        <w:t xml:space="preserve"> leakage rate in </w:t>
      </w:r>
      <w:r w:rsidR="001B0975" w:rsidRPr="00981D5B">
        <w:t xml:space="preserve">accordance with </w:t>
      </w:r>
      <w:r w:rsidR="002123F0" w:rsidRPr="00981D5B">
        <w:t>IP</w:t>
      </w:r>
      <w:r w:rsidR="005F7B4A" w:rsidRPr="00981D5B">
        <w:t xml:space="preserve"> </w:t>
      </w:r>
      <w:r w:rsidR="001B0975" w:rsidRPr="00981D5B">
        <w:t>71111.</w:t>
      </w:r>
      <w:ins w:id="12" w:author="Author">
        <w:r w:rsidR="004B00DD" w:rsidRPr="00981D5B">
          <w:t>24</w:t>
        </w:r>
      </w:ins>
      <w:r w:rsidR="00DD5009" w:rsidRPr="00981D5B">
        <w:t xml:space="preserve"> </w:t>
      </w:r>
      <w:proofErr w:type="gramStart"/>
      <w:r w:rsidR="00DD5009" w:rsidRPr="00981D5B">
        <w:t xml:space="preserve">in </w:t>
      </w:r>
      <w:r w:rsidR="00DD5009" w:rsidRPr="00344BB2">
        <w:t>order to</w:t>
      </w:r>
      <w:proofErr w:type="gramEnd"/>
      <w:r w:rsidR="00DD5009" w:rsidRPr="00344BB2">
        <w:t xml:space="preserve"> ensure that licensees are collecting the required PI data adequately.</w:t>
      </w:r>
    </w:p>
    <w:p w14:paraId="3A1190A7" w14:textId="02DEE3D0" w:rsidR="009D4452" w:rsidRDefault="008B0998" w:rsidP="009D4452">
      <w:pPr>
        <w:pStyle w:val="BodyText3"/>
      </w:pPr>
      <w:r w:rsidRPr="00344BB2">
        <w:t>Some plants (typically BWRs) have a TS limit for total – rather than identified – RCS leakage. For these plants, inspectors should verify that the total leakage amount is being reported in their PI data.</w:t>
      </w:r>
    </w:p>
    <w:p w14:paraId="06AA6174" w14:textId="49BF4767" w:rsidR="009D4452" w:rsidRDefault="00612DDE" w:rsidP="00526077">
      <w:pPr>
        <w:pStyle w:val="Heading2"/>
      </w:pPr>
      <w:r w:rsidRPr="00344BB2">
        <w:t>03.06</w:t>
      </w:r>
      <w:r w:rsidRPr="00344BB2">
        <w:tab/>
      </w:r>
      <w:r w:rsidR="00240A8A" w:rsidRPr="00344BB2">
        <w:rPr>
          <w:u w:val="single"/>
        </w:rPr>
        <w:t xml:space="preserve">EP01: </w:t>
      </w:r>
      <w:r w:rsidR="00AE56FF" w:rsidRPr="00344BB2">
        <w:rPr>
          <w:u w:val="single"/>
        </w:rPr>
        <w:t>Drill/Exercise Performance (DEP)</w:t>
      </w:r>
    </w:p>
    <w:p w14:paraId="3DFCB992" w14:textId="4A231F32" w:rsidR="009D4452" w:rsidRDefault="004A703B" w:rsidP="009D4452">
      <w:pPr>
        <w:pStyle w:val="BodyText3"/>
      </w:pPr>
      <w:r w:rsidRPr="00344BB2">
        <w:t xml:space="preserve">To verify the </w:t>
      </w:r>
      <w:r w:rsidR="00FA6B19" w:rsidRPr="00344BB2">
        <w:t>accuracy of the reported</w:t>
      </w:r>
      <w:r w:rsidRPr="00344BB2">
        <w:t xml:space="preserve"> opportunities, i</w:t>
      </w:r>
      <w:r w:rsidR="003C643C" w:rsidRPr="00344BB2">
        <w:t xml:space="preserve">nspectors </w:t>
      </w:r>
      <w:r w:rsidR="00DD5009" w:rsidRPr="00344BB2">
        <w:t xml:space="preserve">should </w:t>
      </w:r>
      <w:r w:rsidR="003C643C" w:rsidRPr="00344BB2">
        <w:t>review a</w:t>
      </w:r>
      <w:r w:rsidRPr="00344BB2">
        <w:t>ll actual emergency plan implementation events</w:t>
      </w:r>
      <w:r w:rsidR="00BB13C3" w:rsidRPr="00344BB2">
        <w:t xml:space="preserve"> and</w:t>
      </w:r>
      <w:r w:rsidR="003C643C" w:rsidRPr="00344BB2">
        <w:t xml:space="preserve"> evaluated exercise </w:t>
      </w:r>
      <w:r w:rsidR="00BB13C3" w:rsidRPr="00344BB2">
        <w:t>opportunities</w:t>
      </w:r>
      <w:r w:rsidR="003C643C" w:rsidRPr="00344BB2">
        <w:t xml:space="preserve"> </w:t>
      </w:r>
      <w:r w:rsidR="00BB13C3" w:rsidRPr="00344BB2">
        <w:t xml:space="preserve">and </w:t>
      </w:r>
      <w:r w:rsidRPr="00344BB2">
        <w:t xml:space="preserve">a sample of </w:t>
      </w:r>
      <w:r w:rsidR="003C643C" w:rsidRPr="00344BB2">
        <w:t xml:space="preserve">drill and training evolution </w:t>
      </w:r>
      <w:r w:rsidR="00BB13C3" w:rsidRPr="00344BB2">
        <w:t>opportunities.</w:t>
      </w:r>
      <w:r w:rsidRPr="00344BB2">
        <w:t xml:space="preserve"> </w:t>
      </w:r>
      <w:r w:rsidR="00BB13C3" w:rsidRPr="00344BB2">
        <w:t xml:space="preserve">Inspectors </w:t>
      </w:r>
      <w:r w:rsidR="00DD5009" w:rsidRPr="00344BB2">
        <w:t xml:space="preserve">should </w:t>
      </w:r>
      <w:r w:rsidR="00BB13C3" w:rsidRPr="00344BB2">
        <w:t>also review a</w:t>
      </w:r>
      <w:r w:rsidRPr="00344BB2">
        <w:t xml:space="preserve"> sample of failed opportunities to classify, notify, and develop PARs</w:t>
      </w:r>
      <w:r w:rsidR="00BB13C3" w:rsidRPr="00344BB2">
        <w:t xml:space="preserve"> and verify that the licensee appropriately entered the issues into its CAP</w:t>
      </w:r>
      <w:r w:rsidRPr="00344BB2">
        <w:t>.</w:t>
      </w:r>
      <w:r w:rsidR="003C643C" w:rsidRPr="00344BB2">
        <w:t xml:space="preserve"> </w:t>
      </w:r>
      <w:r w:rsidR="004A056C" w:rsidRPr="00344BB2">
        <w:t xml:space="preserve">Inspectors should verify that the first offsite notification was made within 15 minutes </w:t>
      </w:r>
      <w:proofErr w:type="gramStart"/>
      <w:r w:rsidR="004A056C" w:rsidRPr="00344BB2">
        <w:t>in order to</w:t>
      </w:r>
      <w:proofErr w:type="gramEnd"/>
      <w:r w:rsidR="004A056C" w:rsidRPr="00344BB2">
        <w:t xml:space="preserve"> be counted as successful as required by NEI 99-02. </w:t>
      </w:r>
      <w:r w:rsidR="00DD5009" w:rsidRPr="00344BB2">
        <w:t xml:space="preserve">These verifications </w:t>
      </w:r>
      <w:r w:rsidR="00C238DD" w:rsidRPr="00344BB2">
        <w:t>may</w:t>
      </w:r>
      <w:r w:rsidR="00DD5009" w:rsidRPr="00344BB2">
        <w:t xml:space="preserve"> be </w:t>
      </w:r>
      <w:r w:rsidR="008C2DBB" w:rsidRPr="00344BB2">
        <w:t>completed as samples</w:t>
      </w:r>
      <w:r w:rsidR="00AE56FF" w:rsidRPr="00344BB2">
        <w:t xml:space="preserve"> </w:t>
      </w:r>
      <w:r w:rsidR="008C2DBB" w:rsidRPr="00344BB2">
        <w:t>under</w:t>
      </w:r>
      <w:r w:rsidR="009C5DCF" w:rsidRPr="00344BB2">
        <w:t xml:space="preserve"> IP</w:t>
      </w:r>
      <w:r w:rsidR="002A70BF" w:rsidRPr="00344BB2">
        <w:t xml:space="preserve"> </w:t>
      </w:r>
      <w:r w:rsidR="001B0975" w:rsidRPr="00344BB2">
        <w:t>71114.01</w:t>
      </w:r>
      <w:r w:rsidR="002C3655" w:rsidRPr="00344BB2">
        <w:t xml:space="preserve"> </w:t>
      </w:r>
      <w:r w:rsidR="001B0975" w:rsidRPr="00344BB2">
        <w:t>and IP</w:t>
      </w:r>
      <w:r w:rsidR="002A70BF" w:rsidRPr="00344BB2">
        <w:rPr>
          <w:b/>
        </w:rPr>
        <w:t xml:space="preserve"> </w:t>
      </w:r>
      <w:r w:rsidR="001B0975" w:rsidRPr="00344BB2">
        <w:t>71114.06</w:t>
      </w:r>
      <w:r w:rsidR="00093542" w:rsidRPr="00344BB2">
        <w:t>.</w:t>
      </w:r>
    </w:p>
    <w:p w14:paraId="7E532D49" w14:textId="6747219D" w:rsidR="009D4452" w:rsidRDefault="00D33E6A" w:rsidP="00526077">
      <w:pPr>
        <w:pStyle w:val="Heading2"/>
      </w:pPr>
      <w:r w:rsidRPr="00344BB2">
        <w:t>03.07</w:t>
      </w:r>
      <w:r w:rsidR="009D4452">
        <w:tab/>
      </w:r>
      <w:r w:rsidR="0018202C" w:rsidRPr="00344BB2">
        <w:rPr>
          <w:u w:val="single"/>
        </w:rPr>
        <w:t xml:space="preserve">EP02: </w:t>
      </w:r>
      <w:r w:rsidR="005F305A" w:rsidRPr="00344BB2">
        <w:rPr>
          <w:u w:val="single"/>
        </w:rPr>
        <w:t>Emergency Response Organization Drill Participation</w:t>
      </w:r>
    </w:p>
    <w:p w14:paraId="794C7AEE" w14:textId="2EE17CBF" w:rsidR="009D4452" w:rsidRDefault="0018202C" w:rsidP="009D4452">
      <w:pPr>
        <w:pStyle w:val="BodyText3"/>
      </w:pPr>
      <w:r w:rsidRPr="00344BB2">
        <w:t>To verify the accuracy of the reported percentage of key ERO members that have participated in a drill, exercise, or actual event during the previous eight quarters inspectors should verify number of key ERO members and the number of key ERO members who have participated in a drill/exercise in last eight quarters. Inspectors should also review a sample of drill attendance records to verify the number reported as having participated.</w:t>
      </w:r>
    </w:p>
    <w:p w14:paraId="17748E12" w14:textId="44799FE3" w:rsidR="009D4452" w:rsidRPr="00981D5B" w:rsidRDefault="00D33E6A" w:rsidP="00526077">
      <w:pPr>
        <w:pStyle w:val="Heading2"/>
      </w:pPr>
      <w:r w:rsidRPr="00344BB2">
        <w:t>03.08</w:t>
      </w:r>
      <w:r w:rsidR="009D4452">
        <w:tab/>
      </w:r>
      <w:ins w:id="13" w:author="Author">
        <w:r w:rsidR="00640E1B" w:rsidRPr="00981D5B">
          <w:rPr>
            <w:u w:val="single"/>
          </w:rPr>
          <w:t>EP04: Emergency Response Facility and Equipment Readiness</w:t>
        </w:r>
      </w:ins>
    </w:p>
    <w:p w14:paraId="4956FD23" w14:textId="1EFF6E64" w:rsidR="008C21E8" w:rsidRPr="00981D5B" w:rsidRDefault="008C21E8" w:rsidP="008C21E8">
      <w:pPr>
        <w:pStyle w:val="BodyText3"/>
        <w:rPr>
          <w:ins w:id="14" w:author="Author"/>
        </w:rPr>
      </w:pPr>
      <w:ins w:id="15" w:author="Author">
        <w:r w:rsidRPr="00981D5B">
          <w:t>Inspectors sh</w:t>
        </w:r>
        <w:r w:rsidR="003073A5" w:rsidRPr="00981D5B">
          <w:t>ould</w:t>
        </w:r>
        <w:r w:rsidRPr="00981D5B">
          <w:t xml:space="preserve"> verify the number of occurrences </w:t>
        </w:r>
        <w:r w:rsidR="00C32EAF" w:rsidRPr="00981D5B">
          <w:t>when</w:t>
        </w:r>
        <w:r w:rsidRPr="00981D5B">
          <w:t xml:space="preserve"> the TSC or EOF is nonfunctional, or equipment necessary to implement the emergency plan is not available or functional, such that a RSPS function or response action could not be performed for greater than 168 hours from the TOD and no </w:t>
        </w:r>
        <w:r w:rsidR="002F1BDB">
          <w:t>c</w:t>
        </w:r>
        <w:r w:rsidRPr="00981D5B">
          <w:t xml:space="preserve">ompensatory </w:t>
        </w:r>
        <w:r w:rsidR="002F1BDB">
          <w:t>m</w:t>
        </w:r>
        <w:r w:rsidRPr="00981D5B">
          <w:t xml:space="preserve">easure(s) </w:t>
        </w:r>
        <w:r w:rsidR="00C32EAF" w:rsidRPr="00981D5B">
          <w:t>were</w:t>
        </w:r>
        <w:r w:rsidRPr="00981D5B">
          <w:t xml:space="preserve"> implemented. This is typically verified by reviewing applicable corrective actions taken during the reporting period.</w:t>
        </w:r>
      </w:ins>
    </w:p>
    <w:p w14:paraId="70BF05CA" w14:textId="293A1257" w:rsidR="009D4452" w:rsidRDefault="009D4452" w:rsidP="009D4452">
      <w:pPr>
        <w:pStyle w:val="BodyText3"/>
      </w:pPr>
    </w:p>
    <w:p w14:paraId="4FB69E1C" w14:textId="005C2485" w:rsidR="009D4452" w:rsidRDefault="00D33E6A" w:rsidP="00526077">
      <w:pPr>
        <w:pStyle w:val="Heading2"/>
        <w:rPr>
          <w:u w:val="single"/>
        </w:rPr>
      </w:pPr>
      <w:r w:rsidRPr="00344BB2">
        <w:lastRenderedPageBreak/>
        <w:t>03.09</w:t>
      </w:r>
      <w:r w:rsidR="009D4452">
        <w:tab/>
      </w:r>
      <w:r w:rsidR="00240A8A" w:rsidRPr="00344BB2">
        <w:rPr>
          <w:u w:val="single"/>
        </w:rPr>
        <w:t>OR01:</w:t>
      </w:r>
      <w:r w:rsidR="009C5DCF" w:rsidRPr="00344BB2">
        <w:rPr>
          <w:u w:val="single"/>
        </w:rPr>
        <w:t xml:space="preserve"> </w:t>
      </w:r>
      <w:r w:rsidR="00AE56FF" w:rsidRPr="00344BB2">
        <w:rPr>
          <w:u w:val="single"/>
        </w:rPr>
        <w:t>Occupational Exposure Control Effectiveness</w:t>
      </w:r>
    </w:p>
    <w:p w14:paraId="5A484911" w14:textId="77C40AD5" w:rsidR="009D4452" w:rsidRDefault="00A3125B" w:rsidP="009D4452">
      <w:pPr>
        <w:pStyle w:val="BodyText3"/>
      </w:pPr>
      <w:r w:rsidRPr="00344BB2">
        <w:t xml:space="preserve">Inspectors should verify that </w:t>
      </w:r>
      <w:r w:rsidR="000B3984" w:rsidRPr="00344BB2">
        <w:t xml:space="preserve">greater than or equal to one </w:t>
      </w:r>
      <w:r w:rsidR="00077B76" w:rsidRPr="00344BB2">
        <w:t>R</w:t>
      </w:r>
      <w:r w:rsidR="005975B6" w:rsidRPr="00344BB2">
        <w:t xml:space="preserve">oentgen </w:t>
      </w:r>
      <w:r w:rsidR="000B3984" w:rsidRPr="00344BB2">
        <w:t>per hour (</w:t>
      </w:r>
      <w:r w:rsidR="00AE56FF" w:rsidRPr="00344BB2">
        <w:t>R/</w:t>
      </w:r>
      <w:proofErr w:type="spellStart"/>
      <w:r w:rsidR="00AE56FF" w:rsidRPr="00344BB2">
        <w:t>hr</w:t>
      </w:r>
      <w:proofErr w:type="spellEnd"/>
      <w:r w:rsidR="000B3984" w:rsidRPr="00344BB2">
        <w:t>)</w:t>
      </w:r>
      <w:r w:rsidR="00AE56FF" w:rsidRPr="00344BB2">
        <w:t xml:space="preserve"> HRA </w:t>
      </w:r>
      <w:r w:rsidR="000B3984" w:rsidRPr="00344BB2">
        <w:t>TS</w:t>
      </w:r>
      <w:r w:rsidR="00AE56FF" w:rsidRPr="00344BB2">
        <w:t xml:space="preserve"> or 10</w:t>
      </w:r>
      <w:r w:rsidR="00F83872" w:rsidRPr="00344BB2">
        <w:t xml:space="preserve"> </w:t>
      </w:r>
      <w:r w:rsidR="00AE56FF" w:rsidRPr="00344BB2">
        <w:t>CFR</w:t>
      </w:r>
      <w:r w:rsidR="00F83872" w:rsidRPr="00344BB2">
        <w:t xml:space="preserve"> </w:t>
      </w:r>
      <w:r w:rsidR="00AE56FF" w:rsidRPr="00344BB2">
        <w:t xml:space="preserve">20 non-conformances were properly </w:t>
      </w:r>
      <w:r w:rsidR="000B3984" w:rsidRPr="00344BB2">
        <w:t>captured in the</w:t>
      </w:r>
      <w:r w:rsidR="00AE56FF" w:rsidRPr="00344BB2">
        <w:t xml:space="preserve"> PI</w:t>
      </w:r>
      <w:r w:rsidR="000B3984" w:rsidRPr="00344BB2">
        <w:t>.</w:t>
      </w:r>
      <w:r w:rsidR="000E51D4" w:rsidRPr="00344BB2">
        <w:t xml:space="preserve"> </w:t>
      </w:r>
      <w:r w:rsidRPr="00344BB2">
        <w:t>Inspectors should r</w:t>
      </w:r>
      <w:r w:rsidR="000B3984" w:rsidRPr="00344BB2">
        <w:t xml:space="preserve">eview radiologically controlled area (RCA) exit transactions with exposures greater than </w:t>
      </w:r>
      <w:r w:rsidR="005975B6" w:rsidRPr="00344BB2">
        <w:t>100</w:t>
      </w:r>
      <w:r w:rsidR="009524DD" w:rsidRPr="00344BB2">
        <w:t xml:space="preserve"> </w:t>
      </w:r>
      <w:r w:rsidR="000B3984" w:rsidRPr="00344BB2">
        <w:t>m</w:t>
      </w:r>
      <w:r w:rsidR="005975B6" w:rsidRPr="00344BB2">
        <w:t>illi</w:t>
      </w:r>
      <w:r w:rsidR="00077B76" w:rsidRPr="00344BB2">
        <w:t xml:space="preserve">-roentgen equivalent man </w:t>
      </w:r>
      <w:r w:rsidR="005975B6" w:rsidRPr="00344BB2">
        <w:t>(mrem)</w:t>
      </w:r>
      <w:r w:rsidR="000B3984" w:rsidRPr="00344BB2">
        <w:t xml:space="preserve"> and </w:t>
      </w:r>
      <w:r w:rsidR="005975B6" w:rsidRPr="00344BB2">
        <w:t xml:space="preserve">review </w:t>
      </w:r>
      <w:r w:rsidR="000B3984" w:rsidRPr="00344BB2">
        <w:t>a sample (</w:t>
      </w:r>
      <w:r w:rsidR="005975B6" w:rsidRPr="00344BB2">
        <w:t xml:space="preserve">ten </w:t>
      </w:r>
      <w:r w:rsidR="000B3984" w:rsidRPr="00344BB2">
        <w:t xml:space="preserve">or more) </w:t>
      </w:r>
      <w:r w:rsidR="005975B6" w:rsidRPr="00344BB2">
        <w:t xml:space="preserve">of these exposures </w:t>
      </w:r>
      <w:r w:rsidR="000B3984" w:rsidRPr="00344BB2">
        <w:t xml:space="preserve">to determine whether they were within </w:t>
      </w:r>
      <w:r w:rsidRPr="00344BB2">
        <w:t xml:space="preserve">the </w:t>
      </w:r>
      <w:r w:rsidR="005975B6" w:rsidRPr="00344BB2">
        <w:t xml:space="preserve">radiation work permit </w:t>
      </w:r>
      <w:r w:rsidRPr="00344BB2">
        <w:t>specifications</w:t>
      </w:r>
      <w:r w:rsidR="000B3984" w:rsidRPr="00344BB2">
        <w:t xml:space="preserve">. </w:t>
      </w:r>
      <w:r w:rsidRPr="00344BB2">
        <w:t>Inspectors should v</w:t>
      </w:r>
      <w:r w:rsidR="000B3984" w:rsidRPr="00344BB2">
        <w:t>erify that greater than 100</w:t>
      </w:r>
      <w:r w:rsidR="005E69A1" w:rsidRPr="00344BB2">
        <w:t xml:space="preserve"> </w:t>
      </w:r>
      <w:r w:rsidR="000B3984" w:rsidRPr="00344BB2">
        <w:t xml:space="preserve">mrem unplanned exposures were entered in the </w:t>
      </w:r>
      <w:r w:rsidR="005975B6" w:rsidRPr="00344BB2">
        <w:t>CAP</w:t>
      </w:r>
      <w:r w:rsidR="000B3984" w:rsidRPr="00344BB2">
        <w:t xml:space="preserve"> and </w:t>
      </w:r>
      <w:r w:rsidR="005975B6" w:rsidRPr="00344BB2">
        <w:t>counted in the</w:t>
      </w:r>
      <w:r w:rsidR="000B3984" w:rsidRPr="00344BB2">
        <w:t xml:space="preserve"> PI.</w:t>
      </w:r>
    </w:p>
    <w:p w14:paraId="62E4AC62" w14:textId="5DC73458" w:rsidR="009D4452" w:rsidRDefault="00AE56FF" w:rsidP="009D4452">
      <w:pPr>
        <w:pStyle w:val="BodyText3"/>
      </w:pPr>
      <w:r w:rsidRPr="00344BB2">
        <w:t xml:space="preserve">During plant </w:t>
      </w:r>
      <w:r w:rsidR="005975B6" w:rsidRPr="00344BB2">
        <w:t>tours</w:t>
      </w:r>
      <w:r w:rsidRPr="00344BB2">
        <w:t xml:space="preserve">, </w:t>
      </w:r>
      <w:r w:rsidR="005975B6" w:rsidRPr="00344BB2">
        <w:t xml:space="preserve">resident inspectors should </w:t>
      </w:r>
      <w:r w:rsidRPr="00344BB2">
        <w:t xml:space="preserve">verify that </w:t>
      </w:r>
      <w:r w:rsidR="000B3984" w:rsidRPr="00344BB2">
        <w:t xml:space="preserve">HRAs </w:t>
      </w:r>
      <w:r w:rsidRPr="00344BB2">
        <w:t xml:space="preserve">and </w:t>
      </w:r>
      <w:r w:rsidR="000B3984" w:rsidRPr="00344BB2">
        <w:t>VHRAs</w:t>
      </w:r>
      <w:r w:rsidRPr="00344BB2">
        <w:t xml:space="preserve"> are </w:t>
      </w:r>
      <w:r w:rsidR="005975B6" w:rsidRPr="00344BB2">
        <w:t xml:space="preserve">properly secured (e.g., doors are </w:t>
      </w:r>
      <w:r w:rsidRPr="00344BB2">
        <w:t>maintained locked</w:t>
      </w:r>
      <w:r w:rsidR="005975B6" w:rsidRPr="00344BB2">
        <w:t>)</w:t>
      </w:r>
      <w:r w:rsidRPr="00344BB2">
        <w:t>.</w:t>
      </w:r>
      <w:r w:rsidR="005975B6" w:rsidRPr="00344BB2">
        <w:t xml:space="preserve"> </w:t>
      </w:r>
      <w:r w:rsidR="00FB47F8" w:rsidRPr="00344BB2">
        <w:t xml:space="preserve">Residents </w:t>
      </w:r>
      <w:r w:rsidR="00A3125B" w:rsidRPr="00344BB2">
        <w:t xml:space="preserve">should </w:t>
      </w:r>
      <w:r w:rsidR="00FB47F8" w:rsidRPr="00344BB2">
        <w:t>refer issues to regional inspectors to ensure</w:t>
      </w:r>
      <w:r w:rsidR="005975B6" w:rsidRPr="00344BB2">
        <w:t xml:space="preserve"> any deficiencies with control of HRAs (greater than 1</w:t>
      </w:r>
      <w:r w:rsidR="00046D22" w:rsidRPr="00344BB2">
        <w:t xml:space="preserve"> </w:t>
      </w:r>
      <w:r w:rsidR="005975B6" w:rsidRPr="00344BB2">
        <w:t>R/</w:t>
      </w:r>
      <w:proofErr w:type="spellStart"/>
      <w:r w:rsidR="005975B6" w:rsidRPr="00344BB2">
        <w:t>hr</w:t>
      </w:r>
      <w:proofErr w:type="spellEnd"/>
      <w:r w:rsidR="005975B6" w:rsidRPr="00344BB2">
        <w:t xml:space="preserve">) </w:t>
      </w:r>
      <w:r w:rsidR="00FB47F8" w:rsidRPr="00344BB2">
        <w:t xml:space="preserve">are appropriately </w:t>
      </w:r>
      <w:r w:rsidR="005975B6" w:rsidRPr="00344BB2">
        <w:t xml:space="preserve">included in the PI. </w:t>
      </w:r>
      <w:r w:rsidR="008F2D9A" w:rsidRPr="00344BB2">
        <w:t>Any resident inspection should be charged to Plant Status or other IPs as appropriate.</w:t>
      </w:r>
    </w:p>
    <w:p w14:paraId="18C41F2B" w14:textId="3E2FEDE2" w:rsidR="009D4452" w:rsidRPr="00C23D04" w:rsidRDefault="00D33E6A" w:rsidP="00526077">
      <w:pPr>
        <w:pStyle w:val="Heading2"/>
        <w:rPr>
          <w:u w:val="single"/>
          <w:lang w:val="fr-CA"/>
        </w:rPr>
      </w:pPr>
      <w:r w:rsidRPr="00C23D04">
        <w:rPr>
          <w:lang w:val="fr-CA"/>
        </w:rPr>
        <w:t>03.10</w:t>
      </w:r>
      <w:r w:rsidRPr="00C23D04">
        <w:rPr>
          <w:lang w:val="fr-CA"/>
        </w:rPr>
        <w:tab/>
      </w:r>
      <w:r w:rsidR="008F2D9A" w:rsidRPr="00C23D04">
        <w:rPr>
          <w:lang w:val="fr-CA"/>
        </w:rPr>
        <w:t>P</w:t>
      </w:r>
      <w:r w:rsidR="00240A8A" w:rsidRPr="00C23D04">
        <w:rPr>
          <w:u w:val="single"/>
          <w:lang w:val="fr-CA"/>
        </w:rPr>
        <w:t>R01:</w:t>
      </w:r>
      <w:r w:rsidR="009C5DCF" w:rsidRPr="00C23D04">
        <w:rPr>
          <w:u w:val="single"/>
          <w:lang w:val="fr-CA"/>
        </w:rPr>
        <w:t xml:space="preserve"> </w:t>
      </w:r>
      <w:r w:rsidR="00AE56FF" w:rsidRPr="00C23D04">
        <w:rPr>
          <w:u w:val="single"/>
          <w:lang w:val="fr-CA"/>
        </w:rPr>
        <w:t xml:space="preserve">RETS/ODCM </w:t>
      </w:r>
      <w:proofErr w:type="spellStart"/>
      <w:r w:rsidR="00AE56FF" w:rsidRPr="00C23D04">
        <w:rPr>
          <w:u w:val="single"/>
          <w:lang w:val="fr-CA"/>
        </w:rPr>
        <w:t>Radiological</w:t>
      </w:r>
      <w:proofErr w:type="spellEnd"/>
      <w:r w:rsidR="00AE56FF" w:rsidRPr="00C23D04">
        <w:rPr>
          <w:u w:val="single"/>
          <w:lang w:val="fr-CA"/>
        </w:rPr>
        <w:t xml:space="preserve"> Effluent Occurrences</w:t>
      </w:r>
    </w:p>
    <w:p w14:paraId="3556B574" w14:textId="77777777" w:rsidR="009D4452" w:rsidRDefault="008D771A" w:rsidP="009D4452">
      <w:pPr>
        <w:pStyle w:val="BodyText3"/>
      </w:pPr>
      <w:r w:rsidRPr="00344BB2">
        <w:t xml:space="preserve">Samples from </w:t>
      </w:r>
      <w:r w:rsidR="006E2CC4" w:rsidRPr="00344BB2">
        <w:t>IP</w:t>
      </w:r>
      <w:r w:rsidR="00F264F3" w:rsidRPr="00344BB2">
        <w:t xml:space="preserve"> </w:t>
      </w:r>
      <w:r w:rsidR="00A3125B" w:rsidRPr="00344BB2">
        <w:t>71124.06, “Radioactive Gaseous and Liquid Effluent Treatment,” should</w:t>
      </w:r>
      <w:r w:rsidR="00AE56FF" w:rsidRPr="00344BB2">
        <w:t xml:space="preserve"> be used to observe the calibration of equipment used in this program.</w:t>
      </w:r>
    </w:p>
    <w:p w14:paraId="0F78EE8E" w14:textId="4FC5CFBE" w:rsidR="009D4452" w:rsidRDefault="006E2CC4" w:rsidP="009D4452">
      <w:pPr>
        <w:pStyle w:val="BodyText3"/>
      </w:pPr>
      <w:r w:rsidRPr="00344BB2">
        <w:t xml:space="preserve">During </w:t>
      </w:r>
      <w:r w:rsidR="00FB47F8" w:rsidRPr="00344BB2">
        <w:t xml:space="preserve">plant </w:t>
      </w:r>
      <w:r w:rsidRPr="00344BB2">
        <w:t>tours,</w:t>
      </w:r>
      <w:r w:rsidR="00FB47F8" w:rsidRPr="00344BB2">
        <w:t xml:space="preserve"> resident</w:t>
      </w:r>
      <w:r w:rsidRPr="00344BB2">
        <w:t xml:space="preserve"> </w:t>
      </w:r>
      <w:r w:rsidR="00A3125B" w:rsidRPr="00344BB2">
        <w:t xml:space="preserve">inspectors should </w:t>
      </w:r>
      <w:r w:rsidRPr="00344BB2">
        <w:t>note any potentially unmonitored release pathways</w:t>
      </w:r>
      <w:r w:rsidR="00FB47F8" w:rsidRPr="00344BB2">
        <w:t xml:space="preserve">, as well as </w:t>
      </w:r>
      <w:r w:rsidRPr="00344BB2">
        <w:t>plant incidents involving leaking radioactive liquids or gases that are not bounded by plant collection systems and could be potential unmonitored release path</w:t>
      </w:r>
      <w:r w:rsidR="00A3125B" w:rsidRPr="00344BB2">
        <w:t>s</w:t>
      </w:r>
      <w:r w:rsidRPr="00344BB2">
        <w:t xml:space="preserve">. </w:t>
      </w:r>
      <w:r w:rsidR="00FB47F8" w:rsidRPr="00344BB2">
        <w:t>Residents should ensure any deficiencies are entered into the CAP and refer issues to regional inspectors to verify the accuracy of</w:t>
      </w:r>
      <w:r w:rsidRPr="00344BB2">
        <w:t xml:space="preserve"> PI data input.</w:t>
      </w:r>
    </w:p>
    <w:p w14:paraId="0A36673E" w14:textId="72BF814A" w:rsidR="009D4452" w:rsidRDefault="00D3242A" w:rsidP="00526077">
      <w:pPr>
        <w:pStyle w:val="Heading2"/>
      </w:pPr>
      <w:r w:rsidRPr="00344BB2">
        <w:t>03.11</w:t>
      </w:r>
      <w:r w:rsidRPr="00344BB2">
        <w:tab/>
      </w:r>
      <w:r w:rsidR="00240A8A" w:rsidRPr="00344BB2">
        <w:rPr>
          <w:u w:val="single"/>
        </w:rPr>
        <w:t>PP01: Protected Area Security Equipment Performance Index</w:t>
      </w:r>
    </w:p>
    <w:p w14:paraId="2534E2B4" w14:textId="6673FAAB" w:rsidR="009D4452" w:rsidRDefault="00861CE9" w:rsidP="009D4452">
      <w:pPr>
        <w:pStyle w:val="BodyText3"/>
      </w:pPr>
      <w:r w:rsidRPr="00344BB2">
        <w:t>Inspectors can refer to IMC</w:t>
      </w:r>
      <w:r w:rsidR="00F264F3" w:rsidRPr="00344BB2">
        <w:t xml:space="preserve"> </w:t>
      </w:r>
      <w:r w:rsidRPr="00344BB2">
        <w:t>0308, Attachment</w:t>
      </w:r>
      <w:r w:rsidR="00F264F3" w:rsidRPr="00344BB2">
        <w:t xml:space="preserve"> </w:t>
      </w:r>
      <w:r w:rsidRPr="00344BB2">
        <w:t>6, “Basis Document for Security Cornerstone of the Reactor Oversight Process,” for additional information on this PI.</w:t>
      </w:r>
    </w:p>
    <w:p w14:paraId="1640C42C" w14:textId="66FBF8A1" w:rsidR="009D4452" w:rsidRDefault="00544F6C" w:rsidP="00526077">
      <w:pPr>
        <w:pStyle w:val="Heading2"/>
      </w:pPr>
      <w:r w:rsidRPr="00344BB2">
        <w:t>0</w:t>
      </w:r>
      <w:r w:rsidR="00D3242A" w:rsidRPr="00344BB2">
        <w:t>3.12</w:t>
      </w:r>
      <w:r w:rsidR="009D4452">
        <w:tab/>
      </w:r>
      <w:r w:rsidRPr="00344BB2">
        <w:rPr>
          <w:u w:val="single"/>
        </w:rPr>
        <w:t>Inspection Results and Documentation</w:t>
      </w:r>
    </w:p>
    <w:p w14:paraId="40A0DD4E" w14:textId="199F9B82" w:rsidR="009D4452" w:rsidRDefault="00623EC5" w:rsidP="009D4452">
      <w:pPr>
        <w:pStyle w:val="BodyText3"/>
      </w:pPr>
      <w:r w:rsidRPr="00344BB2">
        <w:rPr>
          <w:u w:val="single"/>
        </w:rPr>
        <w:t>Standards and Requirements</w:t>
      </w:r>
      <w:r w:rsidRPr="00344BB2">
        <w:t xml:space="preserve">. PI data reporting is voluntary for licensees. Licensees have self-imposed standards for reporting PI data to the NRC that do not constitute </w:t>
      </w:r>
      <w:r w:rsidR="00DA6E0E" w:rsidRPr="00344BB2">
        <w:t xml:space="preserve">regulatory </w:t>
      </w:r>
      <w:r w:rsidRPr="00344BB2">
        <w:t>requirements.</w:t>
      </w:r>
      <w:r w:rsidR="00DA6E0E" w:rsidRPr="00344BB2">
        <w:t xml:space="preserve"> Although PI data reporting to the NRC by a licensee is voluntary, it</w:t>
      </w:r>
      <w:r w:rsidRPr="00344BB2">
        <w:t xml:space="preserve"> is subject to the requirements of 10</w:t>
      </w:r>
      <w:r w:rsidR="00181B52" w:rsidRPr="00344BB2">
        <w:t xml:space="preserve"> </w:t>
      </w:r>
      <w:r w:rsidRPr="00344BB2">
        <w:t>CFR</w:t>
      </w:r>
      <w:r w:rsidR="00181B52" w:rsidRPr="00344BB2">
        <w:t xml:space="preserve"> </w:t>
      </w:r>
      <w:r w:rsidRPr="00344BB2">
        <w:t>50.9, “Completeness</w:t>
      </w:r>
      <w:r w:rsidR="00EC01A0" w:rsidRPr="00344BB2">
        <w:t xml:space="preserve"> and accuracy of information.”</w:t>
      </w:r>
    </w:p>
    <w:p w14:paraId="6FA62EB8" w14:textId="5C9BEE7E" w:rsidR="009D4452" w:rsidRDefault="00C44F34" w:rsidP="009D4452">
      <w:pPr>
        <w:pStyle w:val="BodyText3"/>
      </w:pPr>
      <w:r w:rsidRPr="00344BB2">
        <w:rPr>
          <w:u w:val="single"/>
        </w:rPr>
        <w:t>Dispositioning Discrepancies</w:t>
      </w:r>
      <w:r w:rsidRPr="00344BB2">
        <w:t xml:space="preserve">. </w:t>
      </w:r>
      <w:r w:rsidR="00FB47F8" w:rsidRPr="00344BB2">
        <w:t>A PI discrepancy is a difference between what was supposed to be reported in accordance with the current version of NEI</w:t>
      </w:r>
      <w:r w:rsidR="00624FA2" w:rsidRPr="00344BB2">
        <w:t xml:space="preserve"> </w:t>
      </w:r>
      <w:r w:rsidR="00FB47F8" w:rsidRPr="00344BB2">
        <w:t>99</w:t>
      </w:r>
      <w:r w:rsidR="00FB47F8" w:rsidRPr="00344BB2">
        <w:noBreakHyphen/>
        <w:t>02 (e.g., the number of occurrences of scrams, unplanned power changes, or equipment/system unavailability/failures) and what was reported by the licensee in its PI data submittals. PI discrepancies could be caused by licensee errors in data collection or interpretation of NEI</w:t>
      </w:r>
      <w:r w:rsidR="002F3FDE" w:rsidRPr="00344BB2">
        <w:t xml:space="preserve"> </w:t>
      </w:r>
      <w:r w:rsidR="00FB47F8" w:rsidRPr="00344BB2">
        <w:t>99-02.</w:t>
      </w:r>
    </w:p>
    <w:p w14:paraId="12572860" w14:textId="39118FF2" w:rsidR="009D4452" w:rsidRDefault="008A136E" w:rsidP="009D4452">
      <w:pPr>
        <w:pStyle w:val="BodyText3"/>
      </w:pPr>
      <w:r w:rsidRPr="00344BB2">
        <w:t>If the inspector or licensee identifies any PI discrepancies, the inspector should discuss the results with the licensee, verify that the licensee submits a change report to correct the PI data in accordance with NEI</w:t>
      </w:r>
      <w:r w:rsidR="0039632D" w:rsidRPr="00344BB2">
        <w:t xml:space="preserve"> </w:t>
      </w:r>
      <w:r w:rsidRPr="00344BB2">
        <w:t xml:space="preserve">99-02, and verify that the licensee enters the discrepancies into the CAP. </w:t>
      </w:r>
      <w:r w:rsidR="0011704B" w:rsidRPr="00344BB2">
        <w:t>Inspectors shall screen and disposition any issues of concern associated with PI reporting in accordance with IMC</w:t>
      </w:r>
      <w:r w:rsidR="0039632D" w:rsidRPr="00344BB2">
        <w:t xml:space="preserve"> </w:t>
      </w:r>
      <w:r w:rsidR="0011704B" w:rsidRPr="00344BB2">
        <w:t>0612, Appendix</w:t>
      </w:r>
      <w:r w:rsidR="00BA253C" w:rsidRPr="00344BB2">
        <w:t xml:space="preserve"> </w:t>
      </w:r>
      <w:r w:rsidR="0011704B" w:rsidRPr="00344BB2">
        <w:t xml:space="preserve">B. </w:t>
      </w:r>
      <w:r w:rsidR="00623EC5" w:rsidRPr="00344BB2">
        <w:t xml:space="preserve">A PI </w:t>
      </w:r>
      <w:r w:rsidR="00623EC5" w:rsidRPr="00344BB2">
        <w:lastRenderedPageBreak/>
        <w:t>discrepancy can be a performance deficiency in accordance with IMC</w:t>
      </w:r>
      <w:r w:rsidR="00AC1E17" w:rsidRPr="00344BB2">
        <w:t xml:space="preserve"> </w:t>
      </w:r>
      <w:r w:rsidR="00623EC5" w:rsidRPr="00344BB2">
        <w:t>0612</w:t>
      </w:r>
      <w:r w:rsidR="0011704B" w:rsidRPr="00344BB2">
        <w:t xml:space="preserve"> and</w:t>
      </w:r>
      <w:r w:rsidR="00CC79B6" w:rsidRPr="00344BB2">
        <w:t xml:space="preserve"> a v</w:t>
      </w:r>
      <w:r w:rsidR="00EC01A0" w:rsidRPr="00344BB2">
        <w:t>iolation of 10</w:t>
      </w:r>
      <w:r w:rsidR="00AC1E17" w:rsidRPr="00344BB2">
        <w:t xml:space="preserve"> </w:t>
      </w:r>
      <w:r w:rsidR="00EC01A0" w:rsidRPr="00344BB2">
        <w:t>CFR</w:t>
      </w:r>
      <w:r w:rsidR="00AC1E17" w:rsidRPr="00344BB2">
        <w:t xml:space="preserve"> </w:t>
      </w:r>
      <w:r w:rsidR="00EC01A0" w:rsidRPr="00344BB2">
        <w:t xml:space="preserve">50.9 </w:t>
      </w:r>
      <w:r w:rsidR="00CC79B6" w:rsidRPr="00344BB2">
        <w:t xml:space="preserve">for </w:t>
      </w:r>
      <w:r w:rsidR="00EC01A0" w:rsidRPr="00344BB2">
        <w:t>impact</w:t>
      </w:r>
      <w:r w:rsidR="00CC79B6" w:rsidRPr="00344BB2">
        <w:t>ing</w:t>
      </w:r>
      <w:r w:rsidR="00EC01A0" w:rsidRPr="00344BB2">
        <w:t xml:space="preserve"> the regulatory process and therefore </w:t>
      </w:r>
      <w:r w:rsidRPr="00344BB2">
        <w:t xml:space="preserve">can </w:t>
      </w:r>
      <w:r w:rsidR="00EC01A0" w:rsidRPr="00344BB2">
        <w:t xml:space="preserve">have traditional enforcement aspects. </w:t>
      </w:r>
      <w:r w:rsidR="00360CD4" w:rsidRPr="00344BB2">
        <w:t xml:space="preserve">The </w:t>
      </w:r>
      <w:r w:rsidR="00C44F34" w:rsidRPr="00344BB2">
        <w:t xml:space="preserve">NRC </w:t>
      </w:r>
      <w:r w:rsidR="00360CD4" w:rsidRPr="00344BB2">
        <w:t xml:space="preserve">Enforcement Policy </w:t>
      </w:r>
      <w:r w:rsidR="004073A2" w:rsidRPr="00344BB2">
        <w:t xml:space="preserve">provides </w:t>
      </w:r>
      <w:r w:rsidR="00360CD4" w:rsidRPr="00344BB2">
        <w:t xml:space="preserve">examples </w:t>
      </w:r>
      <w:r w:rsidR="0033404E" w:rsidRPr="00344BB2">
        <w:t xml:space="preserve">of violations associated with information reporting. </w:t>
      </w:r>
      <w:r w:rsidR="00C44F34" w:rsidRPr="00344BB2">
        <w:t xml:space="preserve">The Enforcement Policy also </w:t>
      </w:r>
      <w:r w:rsidR="004073A2" w:rsidRPr="00344BB2">
        <w:t>provides direction</w:t>
      </w:r>
      <w:r w:rsidR="00C44F34" w:rsidRPr="00344BB2">
        <w:t xml:space="preserve"> for minor violations that </w:t>
      </w:r>
      <w:r w:rsidR="00EF3FC9" w:rsidRPr="00344BB2">
        <w:t xml:space="preserve">the licensee </w:t>
      </w:r>
      <w:r w:rsidR="009E3B6D" w:rsidRPr="00344BB2">
        <w:t>fails to</w:t>
      </w:r>
      <w:r w:rsidR="00C44F34" w:rsidRPr="00344BB2">
        <w:t xml:space="preserve"> corr</w:t>
      </w:r>
      <w:r w:rsidR="00EF3FC9" w:rsidRPr="00344BB2">
        <w:t>ect</w:t>
      </w:r>
      <w:r w:rsidR="00C44F34" w:rsidRPr="00344BB2">
        <w:t xml:space="preserve">. </w:t>
      </w:r>
      <w:r w:rsidR="0033404E" w:rsidRPr="00344BB2">
        <w:t xml:space="preserve">The inspector </w:t>
      </w:r>
      <w:r w:rsidR="00C44F34" w:rsidRPr="00344BB2">
        <w:t>can</w:t>
      </w:r>
      <w:r w:rsidR="0033404E" w:rsidRPr="00344BB2">
        <w:t xml:space="preserve"> consult with the regional enforcement coordinator and </w:t>
      </w:r>
      <w:r w:rsidR="00CC79B6" w:rsidRPr="00344BB2">
        <w:t xml:space="preserve">an </w:t>
      </w:r>
      <w:r w:rsidR="0033404E" w:rsidRPr="00344BB2">
        <w:t xml:space="preserve">enforcement specialist in the NRC headquarters program office for determining the </w:t>
      </w:r>
      <w:r w:rsidR="00357A46" w:rsidRPr="00344BB2">
        <w:t>severity level</w:t>
      </w:r>
      <w:r w:rsidR="0033404E" w:rsidRPr="00344BB2">
        <w:t xml:space="preserve"> of PI-related traditional enforcement violations.</w:t>
      </w:r>
      <w:r w:rsidR="007F42CD" w:rsidRPr="00344BB2">
        <w:tab/>
      </w:r>
      <w:r w:rsidR="00CC79B6" w:rsidRPr="00344BB2">
        <w:tab/>
      </w:r>
    </w:p>
    <w:p w14:paraId="3CE46C6E" w14:textId="06867C01" w:rsidR="009D4452" w:rsidRDefault="009D7095" w:rsidP="009D4452">
      <w:pPr>
        <w:pStyle w:val="BodyText3"/>
      </w:pPr>
      <w:r w:rsidRPr="00344BB2">
        <w:t xml:space="preserve">If </w:t>
      </w:r>
      <w:r w:rsidR="009361C6" w:rsidRPr="00344BB2">
        <w:t>the discrepancy results in the PI exceeding a</w:t>
      </w:r>
      <w:r w:rsidRPr="00344BB2">
        <w:t xml:space="preserve"> threshold</w:t>
      </w:r>
      <w:r w:rsidR="009361C6" w:rsidRPr="00344BB2">
        <w:t xml:space="preserve"> or affects the ROP Action Matrix column</w:t>
      </w:r>
      <w:r w:rsidRPr="00344BB2">
        <w:t xml:space="preserve">, the inspector should notify regional management to determine </w:t>
      </w:r>
      <w:r w:rsidR="008A136E" w:rsidRPr="00344BB2">
        <w:t xml:space="preserve">what </w:t>
      </w:r>
      <w:r w:rsidRPr="00344BB2">
        <w:t xml:space="preserve">further action is required. </w:t>
      </w:r>
      <w:r w:rsidR="009361C6" w:rsidRPr="00344BB2">
        <w:t>The inspector and regional management should review the entrance criteria in IP</w:t>
      </w:r>
      <w:r w:rsidR="00DD2719" w:rsidRPr="00344BB2">
        <w:t xml:space="preserve"> </w:t>
      </w:r>
      <w:r w:rsidR="009361C6" w:rsidRPr="00344BB2">
        <w:t>71150, “Discrepant or Unreported Performance Indicator Data.” Factors to consider when deciding to perform IP</w:t>
      </w:r>
      <w:r w:rsidR="00DD2719" w:rsidRPr="00344BB2">
        <w:t xml:space="preserve"> </w:t>
      </w:r>
      <w:r w:rsidR="009361C6" w:rsidRPr="00344BB2">
        <w:t>71150 include whether the licensee is correcting the PI data errors, the effectiveness of those corrective actions, the repetitiveness of the errors</w:t>
      </w:r>
      <w:r w:rsidR="007666C6" w:rsidRPr="00344BB2">
        <w:t xml:space="preserve">, and any trends in </w:t>
      </w:r>
      <w:r w:rsidR="001674B3" w:rsidRPr="00344BB2">
        <w:t xml:space="preserve">the quality of </w:t>
      </w:r>
      <w:r w:rsidR="007666C6" w:rsidRPr="00344BB2">
        <w:t>PI data reporting</w:t>
      </w:r>
      <w:r w:rsidR="009361C6" w:rsidRPr="00344BB2">
        <w:t xml:space="preserve">. </w:t>
      </w:r>
      <w:r w:rsidR="00374D6B" w:rsidRPr="00344BB2">
        <w:t>T</w:t>
      </w:r>
      <w:r w:rsidR="009361C6" w:rsidRPr="00344BB2">
        <w:t>h</w:t>
      </w:r>
      <w:r w:rsidR="00D20EF1" w:rsidRPr="00344BB2">
        <w:t>e</w:t>
      </w:r>
      <w:r w:rsidR="009361C6" w:rsidRPr="00344BB2">
        <w:t xml:space="preserve"> decision </w:t>
      </w:r>
      <w:r w:rsidR="00D20EF1" w:rsidRPr="00344BB2">
        <w:t>to perform IP</w:t>
      </w:r>
      <w:r w:rsidR="00ED67EA" w:rsidRPr="00344BB2">
        <w:t xml:space="preserve"> </w:t>
      </w:r>
      <w:r w:rsidR="00D20EF1" w:rsidRPr="00344BB2">
        <w:t xml:space="preserve">71150 </w:t>
      </w:r>
      <w:r w:rsidR="007666C6" w:rsidRPr="00344BB2">
        <w:t>should</w:t>
      </w:r>
      <w:r w:rsidR="009361C6" w:rsidRPr="00344BB2">
        <w:t xml:space="preserve"> be </w:t>
      </w:r>
      <w:r w:rsidR="008547DB" w:rsidRPr="00344BB2">
        <w:t xml:space="preserve">discussed </w:t>
      </w:r>
      <w:r w:rsidR="009361C6" w:rsidRPr="00344BB2">
        <w:t>during the plant performance reviews described in IMC</w:t>
      </w:r>
      <w:r w:rsidR="00ED67EA" w:rsidRPr="00344BB2">
        <w:t xml:space="preserve"> </w:t>
      </w:r>
      <w:r w:rsidR="009361C6" w:rsidRPr="00344BB2">
        <w:t>0305, “Operating Reactor Assessment Program”</w:t>
      </w:r>
      <w:r w:rsidR="00374D6B" w:rsidRPr="00344BB2">
        <w:t xml:space="preserve"> and IMC 2515, Appendix C, “Special and Infrequently Performed Inspections.”</w:t>
      </w:r>
    </w:p>
    <w:p w14:paraId="155812EA" w14:textId="0FE43C90" w:rsidR="009D4452" w:rsidRDefault="00A92DA1" w:rsidP="009D4452">
      <w:pPr>
        <w:pStyle w:val="BodyText3"/>
      </w:pPr>
      <w:r w:rsidRPr="00344BB2">
        <w:rPr>
          <w:u w:val="single"/>
        </w:rPr>
        <w:t>Differences in Interpretation of NEI</w:t>
      </w:r>
      <w:r w:rsidR="00ED67EA" w:rsidRPr="00344BB2">
        <w:rPr>
          <w:u w:val="single"/>
        </w:rPr>
        <w:t xml:space="preserve"> </w:t>
      </w:r>
      <w:r w:rsidRPr="00344BB2">
        <w:rPr>
          <w:u w:val="single"/>
        </w:rPr>
        <w:t>99-02</w:t>
      </w:r>
      <w:r w:rsidRPr="00344BB2">
        <w:t xml:space="preserve">. </w:t>
      </w:r>
      <w:r w:rsidR="000F1E7A" w:rsidRPr="00344BB2">
        <w:t>It is expected that licensees will make reasonable, good faith efforts to comply with the guidance in NEI 99-02. This includes taking appropriate and timely action to identify and report performance issues captured by the indicators. It may be necessary for inspectors to exercise some judgment on the adequacy of licensee actions to make a reasonable, good faith effort to comply with the guidance.</w:t>
      </w:r>
    </w:p>
    <w:p w14:paraId="058912A5" w14:textId="597DE9A9" w:rsidR="009D4452" w:rsidRDefault="00A92DA1" w:rsidP="009D4452">
      <w:pPr>
        <w:pStyle w:val="BodyText3"/>
      </w:pPr>
      <w:r w:rsidRPr="00344BB2">
        <w:t xml:space="preserve">If the inspector and the licensee disagree </w:t>
      </w:r>
      <w:r w:rsidR="00E32644" w:rsidRPr="00344BB2">
        <w:t>on whether a PI discrepancy exists</w:t>
      </w:r>
      <w:r w:rsidRPr="00344BB2">
        <w:t xml:space="preserve"> because of a difference in interpretation of NEI</w:t>
      </w:r>
      <w:r w:rsidR="00ED67EA" w:rsidRPr="00344BB2">
        <w:t xml:space="preserve"> </w:t>
      </w:r>
      <w:r w:rsidRPr="00344BB2">
        <w:t xml:space="preserve">99-02, </w:t>
      </w:r>
      <w:r w:rsidR="00724BA1" w:rsidRPr="00344BB2">
        <w:t xml:space="preserve">the issue may need to be resolved using the </w:t>
      </w:r>
      <w:r w:rsidR="00641EF0" w:rsidRPr="00344BB2">
        <w:t>PI FAQ process described in NEI</w:t>
      </w:r>
      <w:r w:rsidR="0014236E" w:rsidRPr="00344BB2">
        <w:t xml:space="preserve"> </w:t>
      </w:r>
      <w:r w:rsidR="00641EF0" w:rsidRPr="00344BB2">
        <w:t xml:space="preserve">99-02. NRC inspectors should </w:t>
      </w:r>
      <w:r w:rsidR="00375766" w:rsidRPr="00344BB2">
        <w:t xml:space="preserve">contact the ROP PI Program Lead in the </w:t>
      </w:r>
      <w:r w:rsidR="0095227C" w:rsidRPr="00344BB2">
        <w:t>Reactor</w:t>
      </w:r>
      <w:r w:rsidR="0014236E" w:rsidRPr="00344BB2">
        <w:t xml:space="preserve"> </w:t>
      </w:r>
      <w:r w:rsidR="00375766" w:rsidRPr="00344BB2">
        <w:t>Assessment Branch</w:t>
      </w:r>
      <w:r w:rsidR="00C612AB" w:rsidRPr="00344BB2">
        <w:t xml:space="preserve"> if a licensee intends </w:t>
      </w:r>
      <w:r w:rsidR="00E32644" w:rsidRPr="00344BB2">
        <w:t>to submit an FAQ</w:t>
      </w:r>
      <w:r w:rsidR="001F4FE1" w:rsidRPr="00344BB2">
        <w:t>.</w:t>
      </w:r>
      <w:r w:rsidR="00923975" w:rsidRPr="00344BB2">
        <w:t xml:space="preserve"> </w:t>
      </w:r>
      <w:r w:rsidR="00E72CA2" w:rsidRPr="00344BB2">
        <w:t xml:space="preserve">If </w:t>
      </w:r>
      <w:r w:rsidR="00782F05" w:rsidRPr="00344BB2">
        <w:t>feedback from the program office</w:t>
      </w:r>
      <w:r w:rsidR="00E72CA2" w:rsidRPr="00344BB2">
        <w:t xml:space="preserve"> supports the inspector’s position</w:t>
      </w:r>
      <w:r w:rsidR="00782F05" w:rsidRPr="00344BB2">
        <w:t>,</w:t>
      </w:r>
      <w:r w:rsidR="00A007B9" w:rsidRPr="00344BB2">
        <w:t xml:space="preserve"> </w:t>
      </w:r>
      <w:r w:rsidR="00161AC3" w:rsidRPr="00344BB2">
        <w:t>t</w:t>
      </w:r>
      <w:r w:rsidR="00A007B9" w:rsidRPr="00344BB2">
        <w:t xml:space="preserve">he inspector </w:t>
      </w:r>
      <w:r w:rsidR="00782F05" w:rsidRPr="00344BB2">
        <w:t>may need to</w:t>
      </w:r>
      <w:r w:rsidR="00A007B9" w:rsidRPr="00344BB2">
        <w:t xml:space="preserve"> notify the licensee </w:t>
      </w:r>
      <w:r w:rsidR="00B412CC" w:rsidRPr="00344BB2">
        <w:t xml:space="preserve">of </w:t>
      </w:r>
      <w:r w:rsidR="00E72CA2" w:rsidRPr="00344BB2">
        <w:t>the intent</w:t>
      </w:r>
      <w:r w:rsidR="00027242" w:rsidRPr="00344BB2">
        <w:t xml:space="preserve"> to </w:t>
      </w:r>
      <w:r w:rsidR="00A007B9" w:rsidRPr="00344BB2">
        <w:t>consider the PI discrepan</w:t>
      </w:r>
      <w:r w:rsidR="00027242" w:rsidRPr="00344BB2">
        <w:t>t</w:t>
      </w:r>
      <w:r w:rsidR="00A007B9" w:rsidRPr="00344BB2">
        <w:t xml:space="preserve">. </w:t>
      </w:r>
      <w:r w:rsidR="00665C3B" w:rsidRPr="00344BB2">
        <w:t xml:space="preserve">The licensee </w:t>
      </w:r>
      <w:r w:rsidR="00E32644" w:rsidRPr="00344BB2">
        <w:t xml:space="preserve">should </w:t>
      </w:r>
      <w:r w:rsidR="00665C3B" w:rsidRPr="00344BB2">
        <w:t>either correct the error or submit an FAQ to</w:t>
      </w:r>
      <w:r w:rsidR="00241BB4" w:rsidRPr="00344BB2">
        <w:t xml:space="preserve"> be introduced at</w:t>
      </w:r>
      <w:r w:rsidR="00665C3B" w:rsidRPr="00344BB2">
        <w:t xml:space="preserve"> the next ROP</w:t>
      </w:r>
      <w:r w:rsidR="00B412CC" w:rsidRPr="00344BB2">
        <w:t xml:space="preserve"> public </w:t>
      </w:r>
      <w:r w:rsidR="00665C3B" w:rsidRPr="00344BB2">
        <w:t xml:space="preserve">meeting. </w:t>
      </w:r>
      <w:r w:rsidR="00857766" w:rsidRPr="00344BB2">
        <w:t xml:space="preserve">The inspector should verify that the licensee captures the inspector’s concerns accurately; </w:t>
      </w:r>
      <w:r w:rsidR="00B412CC" w:rsidRPr="00344BB2">
        <w:t xml:space="preserve">as </w:t>
      </w:r>
      <w:r w:rsidR="00857766" w:rsidRPr="00344BB2">
        <w:t xml:space="preserve">the inspector’s concerns will </w:t>
      </w:r>
      <w:r w:rsidR="007B1F98" w:rsidRPr="00344BB2">
        <w:t xml:space="preserve">also </w:t>
      </w:r>
      <w:r w:rsidR="00857766" w:rsidRPr="00344BB2">
        <w:t>be discussed at the meeting</w:t>
      </w:r>
      <w:r w:rsidR="007B1F98" w:rsidRPr="00344BB2">
        <w:t xml:space="preserve">. </w:t>
      </w:r>
      <w:r w:rsidR="00E32644" w:rsidRPr="00344BB2">
        <w:t>T</w:t>
      </w:r>
      <w:r w:rsidR="00241BB4" w:rsidRPr="00344BB2">
        <w:t>he inspector can open an unresolved item</w:t>
      </w:r>
      <w:r w:rsidR="00853992" w:rsidRPr="00344BB2">
        <w:t xml:space="preserve"> </w:t>
      </w:r>
      <w:r w:rsidR="00241BB4" w:rsidRPr="00344BB2">
        <w:t xml:space="preserve">if the FAQ is not resolved by the end of the </w:t>
      </w:r>
      <w:r w:rsidR="00C225B1" w:rsidRPr="00344BB2">
        <w:t>inspection period</w:t>
      </w:r>
      <w:r w:rsidR="00241BB4" w:rsidRPr="00344BB2">
        <w:t xml:space="preserve">. </w:t>
      </w:r>
      <w:r w:rsidR="00E32644" w:rsidRPr="00344BB2">
        <w:t>R</w:t>
      </w:r>
      <w:r w:rsidR="00375766" w:rsidRPr="00344BB2">
        <w:t>efer to IMC</w:t>
      </w:r>
      <w:r w:rsidR="0014236E" w:rsidRPr="00344BB2">
        <w:t xml:space="preserve"> </w:t>
      </w:r>
      <w:r w:rsidR="00375766" w:rsidRPr="00344BB2">
        <w:t xml:space="preserve">0612 for additional guidance on documenting unresolved items. </w:t>
      </w:r>
      <w:r w:rsidR="00E01128" w:rsidRPr="00344BB2">
        <w:t>Upon resolution of the FAQ, the issue should be closed in accordance with the closure guidance in IMC</w:t>
      </w:r>
      <w:r w:rsidR="008C238A" w:rsidRPr="00344BB2">
        <w:t xml:space="preserve"> </w:t>
      </w:r>
      <w:r w:rsidR="00E01128" w:rsidRPr="00344BB2">
        <w:t>0608, “Performance Indicator Program.”</w:t>
      </w:r>
    </w:p>
    <w:p w14:paraId="5C0C0569" w14:textId="7B0C68CD" w:rsidR="00544F6C" w:rsidRPr="00344BB2" w:rsidRDefault="00853992" w:rsidP="009D4452">
      <w:pPr>
        <w:pStyle w:val="BodyText3"/>
      </w:pPr>
      <w:r w:rsidRPr="00344BB2">
        <w:rPr>
          <w:u w:val="single"/>
        </w:rPr>
        <w:t>Unintended consequences</w:t>
      </w:r>
      <w:r w:rsidRPr="00344BB2">
        <w:t xml:space="preserve">. </w:t>
      </w:r>
      <w:r w:rsidR="00782F05" w:rsidRPr="00344BB2">
        <w:t>Inspectors should document i</w:t>
      </w:r>
      <w:r w:rsidR="00C225B1" w:rsidRPr="00344BB2">
        <w:t xml:space="preserve">nstances </w:t>
      </w:r>
      <w:r w:rsidR="00544F6C" w:rsidRPr="00344BB2">
        <w:t>of unintended consequences</w:t>
      </w:r>
      <w:r w:rsidR="00C225B1" w:rsidRPr="00344BB2">
        <w:t xml:space="preserve"> (e.g., instances of </w:t>
      </w:r>
      <w:r w:rsidR="000D451A" w:rsidRPr="00344BB2">
        <w:t>compl</w:t>
      </w:r>
      <w:r w:rsidR="00027242" w:rsidRPr="00344BB2">
        <w:t>iance</w:t>
      </w:r>
      <w:r w:rsidR="000D451A" w:rsidRPr="00344BB2">
        <w:t xml:space="preserve"> with </w:t>
      </w:r>
      <w:r w:rsidR="00C225B1" w:rsidRPr="00344BB2">
        <w:t xml:space="preserve">PI </w:t>
      </w:r>
      <w:r w:rsidR="000D451A" w:rsidRPr="00344BB2">
        <w:t>reporting guidance</w:t>
      </w:r>
      <w:r w:rsidR="00C225B1" w:rsidRPr="00344BB2">
        <w:t xml:space="preserve"> result</w:t>
      </w:r>
      <w:r w:rsidR="00027242" w:rsidRPr="00344BB2">
        <w:t>ing</w:t>
      </w:r>
      <w:r w:rsidR="00C225B1" w:rsidRPr="00344BB2">
        <w:t xml:space="preserve"> in less safe actions </w:t>
      </w:r>
      <w:r w:rsidR="000D451A" w:rsidRPr="00344BB2">
        <w:t>or PIs possibly not resulting in an appropriate regulatory response</w:t>
      </w:r>
      <w:r w:rsidR="00C225B1" w:rsidRPr="00344BB2">
        <w:t>)</w:t>
      </w:r>
      <w:r w:rsidR="00544F6C" w:rsidRPr="00344BB2">
        <w:t xml:space="preserve"> </w:t>
      </w:r>
      <w:r w:rsidR="00C225B1" w:rsidRPr="00344BB2">
        <w:t>i</w:t>
      </w:r>
      <w:r w:rsidR="00544F6C" w:rsidRPr="00344BB2">
        <w:t xml:space="preserve">n an </w:t>
      </w:r>
      <w:r w:rsidR="00544F6C" w:rsidRPr="00981D5B">
        <w:t xml:space="preserve">ROP </w:t>
      </w:r>
      <w:ins w:id="16" w:author="Author">
        <w:r w:rsidR="00D8268C" w:rsidRPr="00981D5B">
          <w:t>Feedback Form (</w:t>
        </w:r>
      </w:ins>
      <w:r w:rsidRPr="00981D5B">
        <w:t>FBF</w:t>
      </w:r>
      <w:ins w:id="17" w:author="Author">
        <w:r w:rsidR="00D8268C" w:rsidRPr="00981D5B">
          <w:t>)</w:t>
        </w:r>
        <w:r w:rsidR="00A34B9C" w:rsidRPr="00A34B9C">
          <w:t xml:space="preserve"> in accordance with IMC 0801, “Inspection Program Feedback Process.”</w:t>
        </w:r>
      </w:ins>
      <w:r w:rsidR="00544F6C" w:rsidRPr="00981D5B">
        <w:t xml:space="preserve"> </w:t>
      </w:r>
      <w:r w:rsidRPr="00981D5B">
        <w:t xml:space="preserve">The </w:t>
      </w:r>
      <w:r w:rsidRPr="00344BB2">
        <w:t>issues can be documented as URIs in inspection reports if they involve PI discrepancy determinations that require resolution of the FBF.</w:t>
      </w:r>
    </w:p>
    <w:p w14:paraId="762F8D6F" w14:textId="45645AB4" w:rsidR="00402112" w:rsidRDefault="00CB5B25" w:rsidP="008069D9">
      <w:pPr>
        <w:pStyle w:val="Heading1"/>
      </w:pPr>
      <w:r w:rsidRPr="00AE19AC">
        <w:lastRenderedPageBreak/>
        <w:t>71151-0</w:t>
      </w:r>
      <w:r>
        <w:t>4</w:t>
      </w:r>
      <w:r w:rsidRPr="00AE19AC">
        <w:tab/>
      </w:r>
      <w:r w:rsidR="003358DB">
        <w:t>RESOURCE ESTIMATE</w:t>
      </w:r>
    </w:p>
    <w:p w14:paraId="3651E2AB" w14:textId="6C1D93D5" w:rsidR="003358DB" w:rsidRPr="00344BB2" w:rsidRDefault="003358DB" w:rsidP="00017771">
      <w:pPr>
        <w:pStyle w:val="BodyText"/>
      </w:pPr>
      <w:r w:rsidRPr="00344BB2">
        <w:t>This procedure is to be implemented annually. The effort to complete all annual PI verifications is estimated to be:</w:t>
      </w:r>
    </w:p>
    <w:tbl>
      <w:tblPr>
        <w:tblStyle w:val="IM"/>
        <w:tblW w:w="0" w:type="auto"/>
        <w:tblLook w:val="04A0" w:firstRow="1" w:lastRow="0" w:firstColumn="1" w:lastColumn="0" w:noHBand="0" w:noVBand="1"/>
      </w:tblPr>
      <w:tblGrid>
        <w:gridCol w:w="1840"/>
        <w:gridCol w:w="1866"/>
        <w:gridCol w:w="1866"/>
        <w:gridCol w:w="1913"/>
        <w:gridCol w:w="1757"/>
      </w:tblGrid>
      <w:tr w:rsidR="00C91F5F" w:rsidRPr="00212EA7" w14:paraId="688D5C6A" w14:textId="7168B338" w:rsidTr="00212EA7">
        <w:tc>
          <w:tcPr>
            <w:tcW w:w="1840" w:type="dxa"/>
          </w:tcPr>
          <w:p w14:paraId="2B313EC3" w14:textId="77777777" w:rsidR="00C91F5F" w:rsidRPr="00212EA7" w:rsidRDefault="00C91F5F" w:rsidP="0025457F">
            <w:pPr>
              <w:pStyle w:val="BodyText-table"/>
              <w:rPr>
                <w:rFonts w:cs="Arial"/>
              </w:rPr>
            </w:pPr>
            <w:r w:rsidRPr="00212EA7">
              <w:rPr>
                <w:rFonts w:cs="Arial"/>
              </w:rPr>
              <w:t>Units per Site</w:t>
            </w:r>
          </w:p>
        </w:tc>
        <w:tc>
          <w:tcPr>
            <w:tcW w:w="1866" w:type="dxa"/>
          </w:tcPr>
          <w:p w14:paraId="1B4188F2" w14:textId="77777777" w:rsidR="00C91F5F" w:rsidRPr="00212EA7" w:rsidRDefault="00C91F5F" w:rsidP="0025457F">
            <w:pPr>
              <w:pStyle w:val="BodyText-table"/>
              <w:rPr>
                <w:rFonts w:cs="Arial"/>
              </w:rPr>
            </w:pPr>
            <w:r w:rsidRPr="00212EA7">
              <w:rPr>
                <w:rFonts w:cs="Arial"/>
              </w:rPr>
              <w:t>One</w:t>
            </w:r>
          </w:p>
        </w:tc>
        <w:tc>
          <w:tcPr>
            <w:tcW w:w="1866" w:type="dxa"/>
          </w:tcPr>
          <w:p w14:paraId="3C2F780B" w14:textId="77777777" w:rsidR="00C91F5F" w:rsidRPr="00212EA7" w:rsidRDefault="00C91F5F" w:rsidP="0025457F">
            <w:pPr>
              <w:pStyle w:val="BodyText-table"/>
              <w:rPr>
                <w:rFonts w:cs="Arial"/>
              </w:rPr>
            </w:pPr>
            <w:r w:rsidRPr="00212EA7">
              <w:rPr>
                <w:rFonts w:cs="Arial"/>
              </w:rPr>
              <w:t>Two</w:t>
            </w:r>
          </w:p>
        </w:tc>
        <w:tc>
          <w:tcPr>
            <w:tcW w:w="1913" w:type="dxa"/>
          </w:tcPr>
          <w:p w14:paraId="041D0675" w14:textId="77777777" w:rsidR="00C91F5F" w:rsidRPr="00212EA7" w:rsidRDefault="00C91F5F" w:rsidP="0025457F">
            <w:pPr>
              <w:pStyle w:val="BodyText-table"/>
              <w:rPr>
                <w:rFonts w:cs="Arial"/>
              </w:rPr>
            </w:pPr>
            <w:r w:rsidRPr="00212EA7">
              <w:rPr>
                <w:rFonts w:cs="Arial"/>
              </w:rPr>
              <w:t>Three</w:t>
            </w:r>
          </w:p>
        </w:tc>
        <w:tc>
          <w:tcPr>
            <w:tcW w:w="1757" w:type="dxa"/>
          </w:tcPr>
          <w:p w14:paraId="58B050A5" w14:textId="05033D20" w:rsidR="00C91F5F" w:rsidRPr="00212EA7" w:rsidRDefault="00C91F5F" w:rsidP="0025457F">
            <w:pPr>
              <w:pStyle w:val="BodyText-table"/>
              <w:rPr>
                <w:rFonts w:cs="Arial"/>
              </w:rPr>
            </w:pPr>
            <w:r w:rsidRPr="00212EA7">
              <w:rPr>
                <w:rFonts w:cs="Arial"/>
              </w:rPr>
              <w:t>Four</w:t>
            </w:r>
          </w:p>
        </w:tc>
      </w:tr>
      <w:tr w:rsidR="00C91F5F" w:rsidRPr="00212EA7" w14:paraId="15681850" w14:textId="7A043CB0" w:rsidTr="00212EA7">
        <w:tc>
          <w:tcPr>
            <w:tcW w:w="1840" w:type="dxa"/>
          </w:tcPr>
          <w:p w14:paraId="121F4B44" w14:textId="77777777" w:rsidR="00C91F5F" w:rsidRPr="00212EA7" w:rsidRDefault="00C91F5F" w:rsidP="0025457F">
            <w:pPr>
              <w:pStyle w:val="BodyText-table"/>
              <w:rPr>
                <w:rFonts w:cs="Arial"/>
              </w:rPr>
            </w:pPr>
            <w:r w:rsidRPr="00212EA7">
              <w:rPr>
                <w:rFonts w:cs="Arial"/>
              </w:rPr>
              <w:t>Hours per Year</w:t>
            </w:r>
          </w:p>
        </w:tc>
        <w:tc>
          <w:tcPr>
            <w:tcW w:w="1866" w:type="dxa"/>
          </w:tcPr>
          <w:p w14:paraId="559733BD" w14:textId="77777777" w:rsidR="00C91F5F" w:rsidRPr="00212EA7" w:rsidRDefault="00C91F5F" w:rsidP="0025457F">
            <w:pPr>
              <w:pStyle w:val="BodyText-table"/>
              <w:rPr>
                <w:rFonts w:cs="Arial"/>
              </w:rPr>
            </w:pPr>
            <w:r w:rsidRPr="00212EA7">
              <w:rPr>
                <w:rFonts w:cs="Arial"/>
              </w:rPr>
              <w:t>19 to 23</w:t>
            </w:r>
          </w:p>
        </w:tc>
        <w:tc>
          <w:tcPr>
            <w:tcW w:w="1866" w:type="dxa"/>
          </w:tcPr>
          <w:p w14:paraId="24A8B0CE" w14:textId="77777777" w:rsidR="00C91F5F" w:rsidRPr="00212EA7" w:rsidRDefault="00C91F5F" w:rsidP="0025457F">
            <w:pPr>
              <w:pStyle w:val="BodyText-table"/>
              <w:rPr>
                <w:rFonts w:cs="Arial"/>
              </w:rPr>
            </w:pPr>
            <w:r w:rsidRPr="00212EA7">
              <w:rPr>
                <w:rFonts w:cs="Arial"/>
              </w:rPr>
              <w:t>25 to 31</w:t>
            </w:r>
          </w:p>
        </w:tc>
        <w:tc>
          <w:tcPr>
            <w:tcW w:w="1913" w:type="dxa"/>
          </w:tcPr>
          <w:p w14:paraId="76938BD3" w14:textId="77777777" w:rsidR="00C91F5F" w:rsidRPr="00212EA7" w:rsidRDefault="00C91F5F" w:rsidP="0025457F">
            <w:pPr>
              <w:pStyle w:val="BodyText-table"/>
              <w:rPr>
                <w:rFonts w:cs="Arial"/>
              </w:rPr>
            </w:pPr>
            <w:r w:rsidRPr="00212EA7">
              <w:rPr>
                <w:rFonts w:cs="Arial"/>
              </w:rPr>
              <w:t>31 to 38</w:t>
            </w:r>
          </w:p>
        </w:tc>
        <w:tc>
          <w:tcPr>
            <w:tcW w:w="1757" w:type="dxa"/>
          </w:tcPr>
          <w:p w14:paraId="0F992A45" w14:textId="6115635F" w:rsidR="00C91F5F" w:rsidRPr="00212EA7" w:rsidRDefault="00456079" w:rsidP="0025457F">
            <w:pPr>
              <w:pStyle w:val="BodyText-table"/>
              <w:rPr>
                <w:rFonts w:cs="Arial"/>
              </w:rPr>
            </w:pPr>
            <w:r w:rsidRPr="00212EA7">
              <w:rPr>
                <w:rFonts w:cs="Arial"/>
              </w:rPr>
              <w:t>3</w:t>
            </w:r>
            <w:r w:rsidR="00BF3DB5" w:rsidRPr="00212EA7">
              <w:rPr>
                <w:rFonts w:cs="Arial"/>
              </w:rPr>
              <w:t>7</w:t>
            </w:r>
            <w:r w:rsidRPr="00212EA7">
              <w:rPr>
                <w:rFonts w:cs="Arial"/>
              </w:rPr>
              <w:t xml:space="preserve"> to 4</w:t>
            </w:r>
            <w:r w:rsidR="00F033D5" w:rsidRPr="00212EA7">
              <w:rPr>
                <w:rFonts w:cs="Arial"/>
              </w:rPr>
              <w:t>5</w:t>
            </w:r>
          </w:p>
        </w:tc>
      </w:tr>
    </w:tbl>
    <w:p w14:paraId="5CE14946" w14:textId="1082E08B" w:rsidR="003358DB" w:rsidRDefault="003358DB"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D591882" w14:textId="50D77179" w:rsidR="00402112" w:rsidRDefault="00402112" w:rsidP="008069D9">
      <w:pPr>
        <w:pStyle w:val="Heading1"/>
      </w:pPr>
      <w:r>
        <w:t>71151-0</w:t>
      </w:r>
      <w:r w:rsidR="00BF4547">
        <w:t>5</w:t>
      </w:r>
      <w:r>
        <w:tab/>
        <w:t>PROCEDURE COMPLETION</w:t>
      </w:r>
    </w:p>
    <w:tbl>
      <w:tblPr>
        <w:tblStyle w:val="TableGrid"/>
        <w:tblW w:w="9409" w:type="dxa"/>
        <w:tblLayout w:type="fixed"/>
        <w:tblLook w:val="04A0" w:firstRow="1" w:lastRow="0" w:firstColumn="1" w:lastColumn="0" w:noHBand="0" w:noVBand="1"/>
      </w:tblPr>
      <w:tblGrid>
        <w:gridCol w:w="5089"/>
        <w:gridCol w:w="1080"/>
        <w:gridCol w:w="1080"/>
        <w:gridCol w:w="1080"/>
        <w:gridCol w:w="1080"/>
      </w:tblGrid>
      <w:tr w:rsidR="006E270A" w:rsidRPr="00DB3EDE" w14:paraId="2892A38D" w14:textId="29378B6E" w:rsidTr="00C56D34">
        <w:trPr>
          <w:tblHeader/>
        </w:trPr>
        <w:tc>
          <w:tcPr>
            <w:tcW w:w="5089" w:type="dxa"/>
            <w:vMerge w:val="restart"/>
            <w:vAlign w:val="center"/>
          </w:tcPr>
          <w:p w14:paraId="1C439746" w14:textId="63F5E905"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0"/>
                <w:szCs w:val="20"/>
              </w:rPr>
            </w:pPr>
            <w:r w:rsidRPr="00DB3EDE">
              <w:rPr>
                <w:rFonts w:ascii="Arial" w:hAnsi="Arial" w:cs="Arial"/>
                <w:sz w:val="20"/>
                <w:szCs w:val="20"/>
              </w:rPr>
              <w:t>Performance Indicator</w:t>
            </w:r>
          </w:p>
        </w:tc>
        <w:tc>
          <w:tcPr>
            <w:tcW w:w="4320" w:type="dxa"/>
            <w:gridSpan w:val="4"/>
            <w:vAlign w:val="bottom"/>
          </w:tcPr>
          <w:p w14:paraId="52ECD061" w14:textId="18CDEC06" w:rsidR="006E270A" w:rsidRPr="00DB3EDE" w:rsidRDefault="006E270A" w:rsidP="001C0AFE">
            <w:pPr>
              <w:widowControl/>
              <w:tabs>
                <w:tab w:val="left" w:pos="605"/>
                <w:tab w:val="left" w:pos="1210"/>
                <w:tab w:val="left" w:pos="1815"/>
              </w:tabs>
              <w:jc w:val="center"/>
              <w:rPr>
                <w:rFonts w:ascii="Arial" w:hAnsi="Arial" w:cs="Arial"/>
                <w:sz w:val="20"/>
                <w:szCs w:val="20"/>
              </w:rPr>
            </w:pPr>
            <w:r w:rsidRPr="00DB3EDE">
              <w:rPr>
                <w:rFonts w:ascii="Arial" w:hAnsi="Arial" w:cs="Arial"/>
                <w:sz w:val="20"/>
                <w:szCs w:val="20"/>
              </w:rPr>
              <w:t>Number of Samples</w:t>
            </w:r>
          </w:p>
        </w:tc>
      </w:tr>
      <w:tr w:rsidR="006E270A" w:rsidRPr="00DB3EDE" w14:paraId="47766CE7" w14:textId="396E0FA4" w:rsidTr="00C56D34">
        <w:trPr>
          <w:tblHeader/>
        </w:trPr>
        <w:tc>
          <w:tcPr>
            <w:tcW w:w="5089" w:type="dxa"/>
            <w:vMerge/>
          </w:tcPr>
          <w:p w14:paraId="1C993044" w14:textId="77777777"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0"/>
                <w:szCs w:val="20"/>
              </w:rPr>
            </w:pPr>
          </w:p>
        </w:tc>
        <w:tc>
          <w:tcPr>
            <w:tcW w:w="1080" w:type="dxa"/>
            <w:vAlign w:val="bottom"/>
          </w:tcPr>
          <w:p w14:paraId="3BDD6497" w14:textId="77777777"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0"/>
                <w:szCs w:val="20"/>
              </w:rPr>
            </w:pPr>
            <w:r w:rsidRPr="00DB3EDE">
              <w:rPr>
                <w:rFonts w:ascii="Arial" w:hAnsi="Arial" w:cs="Arial"/>
                <w:sz w:val="20"/>
                <w:szCs w:val="20"/>
              </w:rPr>
              <w:t>1-unit</w:t>
            </w:r>
          </w:p>
        </w:tc>
        <w:tc>
          <w:tcPr>
            <w:tcW w:w="1080" w:type="dxa"/>
            <w:vAlign w:val="bottom"/>
          </w:tcPr>
          <w:p w14:paraId="3768BE10" w14:textId="77777777"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0"/>
                <w:szCs w:val="20"/>
              </w:rPr>
            </w:pPr>
            <w:r w:rsidRPr="00DB3EDE">
              <w:rPr>
                <w:rFonts w:ascii="Arial" w:hAnsi="Arial" w:cs="Arial"/>
                <w:sz w:val="20"/>
                <w:szCs w:val="20"/>
              </w:rPr>
              <w:t>2-unit</w:t>
            </w:r>
          </w:p>
        </w:tc>
        <w:tc>
          <w:tcPr>
            <w:tcW w:w="1080" w:type="dxa"/>
            <w:vAlign w:val="bottom"/>
          </w:tcPr>
          <w:p w14:paraId="4850310C" w14:textId="77777777"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0"/>
                <w:szCs w:val="20"/>
              </w:rPr>
            </w:pPr>
            <w:r w:rsidRPr="00DB3EDE">
              <w:rPr>
                <w:rFonts w:ascii="Arial" w:hAnsi="Arial" w:cs="Arial"/>
                <w:sz w:val="20"/>
                <w:szCs w:val="20"/>
              </w:rPr>
              <w:t>3-unit</w:t>
            </w:r>
          </w:p>
        </w:tc>
        <w:tc>
          <w:tcPr>
            <w:tcW w:w="1080" w:type="dxa"/>
          </w:tcPr>
          <w:p w14:paraId="4E5AE24A" w14:textId="33F61894"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0"/>
                <w:szCs w:val="20"/>
              </w:rPr>
            </w:pPr>
            <w:r w:rsidRPr="00DB3EDE">
              <w:rPr>
                <w:rFonts w:ascii="Arial" w:hAnsi="Arial" w:cs="Arial"/>
                <w:sz w:val="20"/>
                <w:szCs w:val="20"/>
              </w:rPr>
              <w:t>4-unit</w:t>
            </w:r>
          </w:p>
        </w:tc>
      </w:tr>
      <w:tr w:rsidR="006E270A" w:rsidRPr="00DB3EDE" w14:paraId="00BA1B15" w14:textId="2BEC0AC3" w:rsidTr="00C56D34">
        <w:tc>
          <w:tcPr>
            <w:tcW w:w="5089" w:type="dxa"/>
          </w:tcPr>
          <w:p w14:paraId="253CC811" w14:textId="45BD386E" w:rsidR="006E270A" w:rsidRPr="00DB3EDE" w:rsidRDefault="006E270A" w:rsidP="001C0AFE">
            <w:pPr>
              <w:widowControl/>
              <w:tabs>
                <w:tab w:val="left" w:pos="244"/>
                <w:tab w:val="left" w:pos="835"/>
                <w:tab w:val="left" w:pos="1440"/>
                <w:tab w:val="left" w:pos="2044"/>
                <w:tab w:val="left" w:pos="2635"/>
                <w:tab w:val="left" w:pos="3240"/>
                <w:tab w:val="left" w:pos="3844"/>
              </w:tabs>
              <w:rPr>
                <w:rFonts w:ascii="Arial" w:hAnsi="Arial" w:cs="Arial"/>
                <w:sz w:val="20"/>
                <w:szCs w:val="20"/>
              </w:rPr>
            </w:pPr>
            <w:r w:rsidRPr="00DB3EDE">
              <w:rPr>
                <w:rFonts w:ascii="Arial" w:hAnsi="Arial" w:cs="Arial"/>
                <w:sz w:val="20"/>
                <w:szCs w:val="20"/>
              </w:rPr>
              <w:t>IE01: Unplanned Scrams per 7,000 Critical Hours</w:t>
            </w:r>
          </w:p>
        </w:tc>
        <w:tc>
          <w:tcPr>
            <w:tcW w:w="1080" w:type="dxa"/>
            <w:vAlign w:val="bottom"/>
          </w:tcPr>
          <w:p w14:paraId="27D3E81A" w14:textId="77777777"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0"/>
                <w:szCs w:val="20"/>
              </w:rPr>
            </w:pPr>
            <w:r w:rsidRPr="00DB3EDE">
              <w:rPr>
                <w:rFonts w:ascii="Arial" w:hAnsi="Arial" w:cs="Arial"/>
                <w:sz w:val="20"/>
                <w:szCs w:val="20"/>
              </w:rPr>
              <w:t>1</w:t>
            </w:r>
          </w:p>
        </w:tc>
        <w:tc>
          <w:tcPr>
            <w:tcW w:w="1080" w:type="dxa"/>
            <w:vAlign w:val="bottom"/>
          </w:tcPr>
          <w:p w14:paraId="077C0291" w14:textId="77777777"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0"/>
                <w:szCs w:val="20"/>
              </w:rPr>
            </w:pPr>
            <w:r w:rsidRPr="00DB3EDE">
              <w:rPr>
                <w:rFonts w:ascii="Arial" w:hAnsi="Arial" w:cs="Arial"/>
                <w:sz w:val="20"/>
                <w:szCs w:val="20"/>
              </w:rPr>
              <w:t>2</w:t>
            </w:r>
          </w:p>
        </w:tc>
        <w:tc>
          <w:tcPr>
            <w:tcW w:w="1080" w:type="dxa"/>
            <w:vAlign w:val="bottom"/>
          </w:tcPr>
          <w:p w14:paraId="3B7B3557" w14:textId="77777777"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0"/>
                <w:szCs w:val="20"/>
              </w:rPr>
            </w:pPr>
            <w:r w:rsidRPr="00DB3EDE">
              <w:rPr>
                <w:rFonts w:ascii="Arial" w:hAnsi="Arial" w:cs="Arial"/>
                <w:sz w:val="20"/>
                <w:szCs w:val="20"/>
              </w:rPr>
              <w:t>3</w:t>
            </w:r>
          </w:p>
        </w:tc>
        <w:tc>
          <w:tcPr>
            <w:tcW w:w="1080" w:type="dxa"/>
          </w:tcPr>
          <w:p w14:paraId="19659B48" w14:textId="0319BCB0"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0"/>
                <w:szCs w:val="20"/>
              </w:rPr>
            </w:pPr>
            <w:r w:rsidRPr="00DB3EDE">
              <w:rPr>
                <w:rFonts w:ascii="Arial" w:hAnsi="Arial" w:cs="Arial"/>
                <w:sz w:val="20"/>
                <w:szCs w:val="20"/>
              </w:rPr>
              <w:t>4</w:t>
            </w:r>
          </w:p>
        </w:tc>
      </w:tr>
      <w:tr w:rsidR="006E270A" w:rsidRPr="00DB3EDE" w14:paraId="705C7266" w14:textId="7FAD7E42" w:rsidTr="00C56D34">
        <w:tc>
          <w:tcPr>
            <w:tcW w:w="5089" w:type="dxa"/>
          </w:tcPr>
          <w:p w14:paraId="7EADAB40" w14:textId="072ABD17"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0"/>
                <w:szCs w:val="20"/>
              </w:rPr>
            </w:pPr>
            <w:r w:rsidRPr="00DB3EDE">
              <w:rPr>
                <w:rFonts w:ascii="Arial" w:hAnsi="Arial" w:cs="Arial"/>
                <w:sz w:val="20"/>
                <w:szCs w:val="20"/>
              </w:rPr>
              <w:t>IE03: Unplanned Power Changes per 7000 Critical Hours</w:t>
            </w:r>
          </w:p>
        </w:tc>
        <w:tc>
          <w:tcPr>
            <w:tcW w:w="1080" w:type="dxa"/>
            <w:vAlign w:val="bottom"/>
          </w:tcPr>
          <w:p w14:paraId="678FA00C" w14:textId="77777777"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0"/>
                <w:szCs w:val="20"/>
              </w:rPr>
            </w:pPr>
            <w:r w:rsidRPr="00DB3EDE">
              <w:rPr>
                <w:rFonts w:ascii="Arial" w:hAnsi="Arial" w:cs="Arial"/>
                <w:sz w:val="20"/>
                <w:szCs w:val="20"/>
              </w:rPr>
              <w:t>1</w:t>
            </w:r>
          </w:p>
        </w:tc>
        <w:tc>
          <w:tcPr>
            <w:tcW w:w="1080" w:type="dxa"/>
            <w:vAlign w:val="bottom"/>
          </w:tcPr>
          <w:p w14:paraId="0BFBE406" w14:textId="77777777"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0"/>
                <w:szCs w:val="20"/>
              </w:rPr>
            </w:pPr>
            <w:r w:rsidRPr="00DB3EDE">
              <w:rPr>
                <w:rFonts w:ascii="Arial" w:hAnsi="Arial" w:cs="Arial"/>
                <w:sz w:val="20"/>
                <w:szCs w:val="20"/>
              </w:rPr>
              <w:t>2</w:t>
            </w:r>
          </w:p>
        </w:tc>
        <w:tc>
          <w:tcPr>
            <w:tcW w:w="1080" w:type="dxa"/>
            <w:vAlign w:val="bottom"/>
          </w:tcPr>
          <w:p w14:paraId="596770BA" w14:textId="77777777"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0"/>
                <w:szCs w:val="20"/>
              </w:rPr>
            </w:pPr>
            <w:r w:rsidRPr="00DB3EDE">
              <w:rPr>
                <w:rFonts w:ascii="Arial" w:hAnsi="Arial" w:cs="Arial"/>
                <w:sz w:val="20"/>
                <w:szCs w:val="20"/>
              </w:rPr>
              <w:t>3</w:t>
            </w:r>
          </w:p>
        </w:tc>
        <w:tc>
          <w:tcPr>
            <w:tcW w:w="1080" w:type="dxa"/>
          </w:tcPr>
          <w:p w14:paraId="3DD1A0AA" w14:textId="0D685407"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0"/>
                <w:szCs w:val="20"/>
              </w:rPr>
            </w:pPr>
            <w:r w:rsidRPr="00DB3EDE">
              <w:rPr>
                <w:rFonts w:ascii="Arial" w:hAnsi="Arial" w:cs="Arial"/>
                <w:sz w:val="20"/>
                <w:szCs w:val="20"/>
              </w:rPr>
              <w:t>4</w:t>
            </w:r>
          </w:p>
        </w:tc>
      </w:tr>
      <w:tr w:rsidR="006E270A" w:rsidRPr="00DB3EDE" w14:paraId="0538A465" w14:textId="2147B4C0" w:rsidTr="00C56D34">
        <w:tc>
          <w:tcPr>
            <w:tcW w:w="5089" w:type="dxa"/>
          </w:tcPr>
          <w:p w14:paraId="259DA34D" w14:textId="0DA4C8C4"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0"/>
                <w:szCs w:val="20"/>
              </w:rPr>
            </w:pPr>
            <w:r w:rsidRPr="00DB3EDE">
              <w:rPr>
                <w:rFonts w:ascii="Arial" w:hAnsi="Arial" w:cs="Arial"/>
                <w:sz w:val="20"/>
                <w:szCs w:val="20"/>
              </w:rPr>
              <w:t>IE04: Unplanned Scrams with Complications</w:t>
            </w:r>
          </w:p>
        </w:tc>
        <w:tc>
          <w:tcPr>
            <w:tcW w:w="1080" w:type="dxa"/>
            <w:vAlign w:val="bottom"/>
          </w:tcPr>
          <w:p w14:paraId="2B8E7859" w14:textId="77777777"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0"/>
                <w:szCs w:val="20"/>
              </w:rPr>
            </w:pPr>
            <w:r w:rsidRPr="00DB3EDE">
              <w:rPr>
                <w:rFonts w:ascii="Arial" w:hAnsi="Arial" w:cs="Arial"/>
                <w:sz w:val="20"/>
                <w:szCs w:val="20"/>
              </w:rPr>
              <w:t>1</w:t>
            </w:r>
          </w:p>
        </w:tc>
        <w:tc>
          <w:tcPr>
            <w:tcW w:w="1080" w:type="dxa"/>
            <w:vAlign w:val="bottom"/>
          </w:tcPr>
          <w:p w14:paraId="13ABAABA" w14:textId="77777777"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0"/>
                <w:szCs w:val="20"/>
              </w:rPr>
            </w:pPr>
            <w:r w:rsidRPr="00DB3EDE">
              <w:rPr>
                <w:rFonts w:ascii="Arial" w:hAnsi="Arial" w:cs="Arial"/>
                <w:sz w:val="20"/>
                <w:szCs w:val="20"/>
              </w:rPr>
              <w:t>2</w:t>
            </w:r>
          </w:p>
        </w:tc>
        <w:tc>
          <w:tcPr>
            <w:tcW w:w="1080" w:type="dxa"/>
            <w:vAlign w:val="bottom"/>
          </w:tcPr>
          <w:p w14:paraId="3BC1647B" w14:textId="77777777"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0"/>
                <w:szCs w:val="20"/>
              </w:rPr>
            </w:pPr>
            <w:r w:rsidRPr="00DB3EDE">
              <w:rPr>
                <w:rFonts w:ascii="Arial" w:hAnsi="Arial" w:cs="Arial"/>
                <w:sz w:val="20"/>
                <w:szCs w:val="20"/>
              </w:rPr>
              <w:t>3</w:t>
            </w:r>
          </w:p>
        </w:tc>
        <w:tc>
          <w:tcPr>
            <w:tcW w:w="1080" w:type="dxa"/>
          </w:tcPr>
          <w:p w14:paraId="56EDE864" w14:textId="766C4AD6"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0"/>
                <w:szCs w:val="20"/>
              </w:rPr>
            </w:pPr>
            <w:r w:rsidRPr="00DB3EDE">
              <w:rPr>
                <w:rFonts w:ascii="Arial" w:hAnsi="Arial" w:cs="Arial"/>
                <w:sz w:val="20"/>
                <w:szCs w:val="20"/>
              </w:rPr>
              <w:t>4</w:t>
            </w:r>
          </w:p>
        </w:tc>
      </w:tr>
      <w:tr w:rsidR="006E270A" w:rsidRPr="00DB3EDE" w14:paraId="60BCB63C" w14:textId="57E08C18" w:rsidTr="00C56D34">
        <w:tc>
          <w:tcPr>
            <w:tcW w:w="5089" w:type="dxa"/>
          </w:tcPr>
          <w:p w14:paraId="690764C5" w14:textId="05B6BD88"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0"/>
                <w:szCs w:val="20"/>
              </w:rPr>
            </w:pPr>
            <w:r w:rsidRPr="00DB3EDE">
              <w:rPr>
                <w:rFonts w:ascii="Arial" w:hAnsi="Arial" w:cs="Arial"/>
                <w:sz w:val="20"/>
                <w:szCs w:val="20"/>
              </w:rPr>
              <w:t>MS05: SSFFs</w:t>
            </w:r>
          </w:p>
        </w:tc>
        <w:tc>
          <w:tcPr>
            <w:tcW w:w="1080" w:type="dxa"/>
            <w:vAlign w:val="bottom"/>
          </w:tcPr>
          <w:p w14:paraId="5BB1CE9A" w14:textId="77777777"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0"/>
                <w:szCs w:val="20"/>
              </w:rPr>
            </w:pPr>
            <w:r w:rsidRPr="00DB3EDE">
              <w:rPr>
                <w:rFonts w:ascii="Arial" w:hAnsi="Arial" w:cs="Arial"/>
                <w:sz w:val="20"/>
                <w:szCs w:val="20"/>
              </w:rPr>
              <w:t>1</w:t>
            </w:r>
          </w:p>
        </w:tc>
        <w:tc>
          <w:tcPr>
            <w:tcW w:w="1080" w:type="dxa"/>
            <w:vAlign w:val="bottom"/>
          </w:tcPr>
          <w:p w14:paraId="4F4FDF82" w14:textId="77777777"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0"/>
                <w:szCs w:val="20"/>
              </w:rPr>
            </w:pPr>
            <w:r w:rsidRPr="00DB3EDE">
              <w:rPr>
                <w:rFonts w:ascii="Arial" w:hAnsi="Arial" w:cs="Arial"/>
                <w:sz w:val="20"/>
                <w:szCs w:val="20"/>
              </w:rPr>
              <w:t>2</w:t>
            </w:r>
          </w:p>
        </w:tc>
        <w:tc>
          <w:tcPr>
            <w:tcW w:w="1080" w:type="dxa"/>
            <w:vAlign w:val="bottom"/>
          </w:tcPr>
          <w:p w14:paraId="463E57D7" w14:textId="77777777"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0"/>
                <w:szCs w:val="20"/>
              </w:rPr>
            </w:pPr>
            <w:r w:rsidRPr="00DB3EDE">
              <w:rPr>
                <w:rFonts w:ascii="Arial" w:hAnsi="Arial" w:cs="Arial"/>
                <w:sz w:val="20"/>
                <w:szCs w:val="20"/>
              </w:rPr>
              <w:t>3</w:t>
            </w:r>
          </w:p>
        </w:tc>
        <w:tc>
          <w:tcPr>
            <w:tcW w:w="1080" w:type="dxa"/>
          </w:tcPr>
          <w:p w14:paraId="5C6B5AC5" w14:textId="577070E2"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0"/>
                <w:szCs w:val="20"/>
              </w:rPr>
            </w:pPr>
            <w:r w:rsidRPr="00DB3EDE">
              <w:rPr>
                <w:rFonts w:ascii="Arial" w:hAnsi="Arial" w:cs="Arial"/>
                <w:sz w:val="20"/>
                <w:szCs w:val="20"/>
              </w:rPr>
              <w:t>4</w:t>
            </w:r>
          </w:p>
        </w:tc>
      </w:tr>
      <w:tr w:rsidR="006E270A" w:rsidRPr="00DB3EDE" w14:paraId="09923C43" w14:textId="07198D73" w:rsidTr="00C56D34">
        <w:tc>
          <w:tcPr>
            <w:tcW w:w="5089" w:type="dxa"/>
          </w:tcPr>
          <w:p w14:paraId="6C3CAC34" w14:textId="4E91B1F8"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0"/>
                <w:szCs w:val="20"/>
              </w:rPr>
            </w:pPr>
            <w:r w:rsidRPr="00DB3EDE">
              <w:rPr>
                <w:rFonts w:ascii="Arial" w:hAnsi="Arial" w:cs="Arial"/>
                <w:sz w:val="20"/>
                <w:szCs w:val="20"/>
              </w:rPr>
              <w:t>MS06: MSPI – Emergency AC Power Systems</w:t>
            </w:r>
            <w:r w:rsidR="00782562" w:rsidRPr="00DB3EDE">
              <w:rPr>
                <w:rFonts w:ascii="Arial" w:hAnsi="Arial" w:cs="Arial"/>
                <w:sz w:val="20"/>
                <w:szCs w:val="20"/>
              </w:rPr>
              <w:t>*</w:t>
            </w:r>
          </w:p>
        </w:tc>
        <w:tc>
          <w:tcPr>
            <w:tcW w:w="1080" w:type="dxa"/>
            <w:vAlign w:val="bottom"/>
          </w:tcPr>
          <w:p w14:paraId="6EA74272" w14:textId="0C3E308F"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0"/>
                <w:szCs w:val="20"/>
              </w:rPr>
            </w:pPr>
            <w:r w:rsidRPr="00DB3EDE">
              <w:rPr>
                <w:rFonts w:ascii="Arial" w:hAnsi="Arial" w:cs="Arial"/>
                <w:sz w:val="20"/>
                <w:szCs w:val="20"/>
              </w:rPr>
              <w:t>1</w:t>
            </w:r>
            <w:r w:rsidR="00782562" w:rsidRPr="00DB3EDE">
              <w:rPr>
                <w:rFonts w:ascii="Arial" w:hAnsi="Arial" w:cs="Arial"/>
                <w:sz w:val="20"/>
                <w:szCs w:val="20"/>
              </w:rPr>
              <w:t>**</w:t>
            </w:r>
          </w:p>
        </w:tc>
        <w:tc>
          <w:tcPr>
            <w:tcW w:w="1080" w:type="dxa"/>
            <w:vAlign w:val="bottom"/>
          </w:tcPr>
          <w:p w14:paraId="21ACFD7C" w14:textId="3A375F0B"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0"/>
                <w:szCs w:val="20"/>
              </w:rPr>
            </w:pPr>
            <w:r w:rsidRPr="00DB3EDE">
              <w:rPr>
                <w:rFonts w:ascii="Arial" w:hAnsi="Arial" w:cs="Arial"/>
                <w:sz w:val="20"/>
                <w:szCs w:val="20"/>
              </w:rPr>
              <w:t>2</w:t>
            </w:r>
            <w:r w:rsidR="00782562" w:rsidRPr="00DB3EDE">
              <w:rPr>
                <w:rFonts w:ascii="Arial" w:hAnsi="Arial" w:cs="Arial"/>
                <w:sz w:val="20"/>
                <w:szCs w:val="20"/>
              </w:rPr>
              <w:t>**</w:t>
            </w:r>
          </w:p>
        </w:tc>
        <w:tc>
          <w:tcPr>
            <w:tcW w:w="1080" w:type="dxa"/>
            <w:vAlign w:val="bottom"/>
          </w:tcPr>
          <w:p w14:paraId="04855172" w14:textId="5CF11081"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0"/>
                <w:szCs w:val="20"/>
              </w:rPr>
            </w:pPr>
            <w:r w:rsidRPr="00DB3EDE">
              <w:rPr>
                <w:rFonts w:ascii="Arial" w:hAnsi="Arial" w:cs="Arial"/>
                <w:sz w:val="20"/>
                <w:szCs w:val="20"/>
              </w:rPr>
              <w:t>3</w:t>
            </w:r>
            <w:r w:rsidR="00782562" w:rsidRPr="00DB3EDE">
              <w:rPr>
                <w:rFonts w:ascii="Arial" w:hAnsi="Arial" w:cs="Arial"/>
                <w:sz w:val="20"/>
                <w:szCs w:val="20"/>
              </w:rPr>
              <w:t>**</w:t>
            </w:r>
          </w:p>
        </w:tc>
        <w:tc>
          <w:tcPr>
            <w:tcW w:w="1080" w:type="dxa"/>
          </w:tcPr>
          <w:p w14:paraId="7A541B96" w14:textId="2764B688"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0"/>
                <w:szCs w:val="20"/>
              </w:rPr>
            </w:pPr>
            <w:r w:rsidRPr="00DB3EDE">
              <w:rPr>
                <w:rFonts w:ascii="Arial" w:hAnsi="Arial" w:cs="Arial"/>
                <w:sz w:val="20"/>
                <w:szCs w:val="20"/>
              </w:rPr>
              <w:t>4</w:t>
            </w:r>
            <w:r w:rsidR="00782562" w:rsidRPr="00DB3EDE">
              <w:rPr>
                <w:rFonts w:ascii="Arial" w:hAnsi="Arial" w:cs="Arial"/>
                <w:sz w:val="20"/>
                <w:szCs w:val="20"/>
              </w:rPr>
              <w:t>**</w:t>
            </w:r>
          </w:p>
        </w:tc>
      </w:tr>
      <w:tr w:rsidR="006E270A" w:rsidRPr="00DB3EDE" w14:paraId="5FFB4755" w14:textId="0579BA7A" w:rsidTr="00C56D34">
        <w:tc>
          <w:tcPr>
            <w:tcW w:w="5089" w:type="dxa"/>
          </w:tcPr>
          <w:p w14:paraId="74D813D5" w14:textId="46654D56"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0"/>
                <w:szCs w:val="20"/>
              </w:rPr>
            </w:pPr>
            <w:r w:rsidRPr="00DB3EDE">
              <w:rPr>
                <w:rFonts w:ascii="Arial" w:hAnsi="Arial" w:cs="Arial"/>
                <w:sz w:val="20"/>
                <w:szCs w:val="20"/>
              </w:rPr>
              <w:t>MS07: MSPI – High Pressure Injection Systems</w:t>
            </w:r>
            <w:r w:rsidR="00782562" w:rsidRPr="00DB3EDE">
              <w:rPr>
                <w:rFonts w:ascii="Arial" w:hAnsi="Arial" w:cs="Arial"/>
                <w:sz w:val="20"/>
                <w:szCs w:val="20"/>
              </w:rPr>
              <w:t>*</w:t>
            </w:r>
          </w:p>
        </w:tc>
        <w:tc>
          <w:tcPr>
            <w:tcW w:w="1080" w:type="dxa"/>
            <w:vAlign w:val="bottom"/>
          </w:tcPr>
          <w:p w14:paraId="207DD3B5" w14:textId="5D0BDB83"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0"/>
                <w:szCs w:val="20"/>
              </w:rPr>
            </w:pPr>
            <w:r w:rsidRPr="00DB3EDE">
              <w:rPr>
                <w:rFonts w:ascii="Arial" w:hAnsi="Arial" w:cs="Arial"/>
                <w:sz w:val="20"/>
                <w:szCs w:val="20"/>
              </w:rPr>
              <w:t>1</w:t>
            </w:r>
            <w:r w:rsidR="00782562" w:rsidRPr="00DB3EDE">
              <w:rPr>
                <w:rFonts w:ascii="Arial" w:hAnsi="Arial" w:cs="Arial"/>
                <w:sz w:val="20"/>
                <w:szCs w:val="20"/>
              </w:rPr>
              <w:t>**</w:t>
            </w:r>
          </w:p>
        </w:tc>
        <w:tc>
          <w:tcPr>
            <w:tcW w:w="1080" w:type="dxa"/>
            <w:vAlign w:val="bottom"/>
          </w:tcPr>
          <w:p w14:paraId="162F8E03" w14:textId="64284B18"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0"/>
                <w:szCs w:val="20"/>
              </w:rPr>
            </w:pPr>
            <w:r w:rsidRPr="00DB3EDE">
              <w:rPr>
                <w:rFonts w:ascii="Arial" w:hAnsi="Arial" w:cs="Arial"/>
                <w:sz w:val="20"/>
                <w:szCs w:val="20"/>
              </w:rPr>
              <w:t>2</w:t>
            </w:r>
            <w:r w:rsidR="00782562" w:rsidRPr="00DB3EDE">
              <w:rPr>
                <w:rFonts w:ascii="Arial" w:hAnsi="Arial" w:cs="Arial"/>
                <w:sz w:val="20"/>
                <w:szCs w:val="20"/>
              </w:rPr>
              <w:t>**</w:t>
            </w:r>
          </w:p>
        </w:tc>
        <w:tc>
          <w:tcPr>
            <w:tcW w:w="1080" w:type="dxa"/>
            <w:vAlign w:val="bottom"/>
          </w:tcPr>
          <w:p w14:paraId="3967D8F7" w14:textId="07D6D727"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0"/>
                <w:szCs w:val="20"/>
              </w:rPr>
            </w:pPr>
            <w:r w:rsidRPr="00DB3EDE">
              <w:rPr>
                <w:rFonts w:ascii="Arial" w:hAnsi="Arial" w:cs="Arial"/>
                <w:sz w:val="20"/>
                <w:szCs w:val="20"/>
              </w:rPr>
              <w:t>3</w:t>
            </w:r>
            <w:r w:rsidR="00782562" w:rsidRPr="00DB3EDE">
              <w:rPr>
                <w:rFonts w:ascii="Arial" w:hAnsi="Arial" w:cs="Arial"/>
                <w:sz w:val="20"/>
                <w:szCs w:val="20"/>
              </w:rPr>
              <w:t>**</w:t>
            </w:r>
          </w:p>
        </w:tc>
        <w:tc>
          <w:tcPr>
            <w:tcW w:w="1080" w:type="dxa"/>
          </w:tcPr>
          <w:p w14:paraId="29F38F4C" w14:textId="73900345"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0"/>
                <w:szCs w:val="20"/>
              </w:rPr>
            </w:pPr>
            <w:r w:rsidRPr="00DB3EDE">
              <w:rPr>
                <w:rFonts w:ascii="Arial" w:hAnsi="Arial" w:cs="Arial"/>
                <w:sz w:val="20"/>
                <w:szCs w:val="20"/>
              </w:rPr>
              <w:t>4</w:t>
            </w:r>
            <w:r w:rsidR="00782562" w:rsidRPr="00DB3EDE">
              <w:rPr>
                <w:rFonts w:ascii="Arial" w:hAnsi="Arial" w:cs="Arial"/>
                <w:sz w:val="20"/>
                <w:szCs w:val="20"/>
              </w:rPr>
              <w:t>**</w:t>
            </w:r>
          </w:p>
        </w:tc>
      </w:tr>
      <w:tr w:rsidR="006E270A" w:rsidRPr="00DB3EDE" w14:paraId="4B37BD05" w14:textId="1FD0A4B8" w:rsidTr="00C56D34">
        <w:tc>
          <w:tcPr>
            <w:tcW w:w="5089" w:type="dxa"/>
          </w:tcPr>
          <w:p w14:paraId="45EC6C48" w14:textId="3754B8B4"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0"/>
                <w:szCs w:val="20"/>
              </w:rPr>
            </w:pPr>
            <w:r w:rsidRPr="00DB3EDE">
              <w:rPr>
                <w:rFonts w:ascii="Arial" w:hAnsi="Arial" w:cs="Arial"/>
                <w:sz w:val="20"/>
                <w:szCs w:val="20"/>
              </w:rPr>
              <w:t>MS08: MSPI – Heat Removal Systems</w:t>
            </w:r>
            <w:r w:rsidR="00782562" w:rsidRPr="00DB3EDE">
              <w:rPr>
                <w:rFonts w:ascii="Arial" w:hAnsi="Arial" w:cs="Arial"/>
                <w:sz w:val="20"/>
                <w:szCs w:val="20"/>
              </w:rPr>
              <w:t>*</w:t>
            </w:r>
          </w:p>
        </w:tc>
        <w:tc>
          <w:tcPr>
            <w:tcW w:w="1080" w:type="dxa"/>
            <w:vAlign w:val="bottom"/>
          </w:tcPr>
          <w:p w14:paraId="1A02EF49" w14:textId="7C2FAF5F"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0"/>
                <w:szCs w:val="20"/>
              </w:rPr>
            </w:pPr>
            <w:r w:rsidRPr="00DB3EDE">
              <w:rPr>
                <w:rFonts w:ascii="Arial" w:hAnsi="Arial" w:cs="Arial"/>
                <w:sz w:val="20"/>
                <w:szCs w:val="20"/>
              </w:rPr>
              <w:t>1</w:t>
            </w:r>
            <w:r w:rsidR="00782562" w:rsidRPr="00DB3EDE">
              <w:rPr>
                <w:rFonts w:ascii="Arial" w:hAnsi="Arial" w:cs="Arial"/>
                <w:sz w:val="20"/>
                <w:szCs w:val="20"/>
              </w:rPr>
              <w:t>**</w:t>
            </w:r>
          </w:p>
        </w:tc>
        <w:tc>
          <w:tcPr>
            <w:tcW w:w="1080" w:type="dxa"/>
            <w:vAlign w:val="bottom"/>
          </w:tcPr>
          <w:p w14:paraId="7DA270EC" w14:textId="17BC348E"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0"/>
                <w:szCs w:val="20"/>
              </w:rPr>
            </w:pPr>
            <w:r w:rsidRPr="00DB3EDE">
              <w:rPr>
                <w:rFonts w:ascii="Arial" w:hAnsi="Arial" w:cs="Arial"/>
                <w:sz w:val="20"/>
                <w:szCs w:val="20"/>
              </w:rPr>
              <w:t>2</w:t>
            </w:r>
            <w:r w:rsidR="00782562" w:rsidRPr="00DB3EDE">
              <w:rPr>
                <w:rFonts w:ascii="Arial" w:hAnsi="Arial" w:cs="Arial"/>
                <w:sz w:val="20"/>
                <w:szCs w:val="20"/>
              </w:rPr>
              <w:t>**</w:t>
            </w:r>
          </w:p>
        </w:tc>
        <w:tc>
          <w:tcPr>
            <w:tcW w:w="1080" w:type="dxa"/>
            <w:vAlign w:val="bottom"/>
          </w:tcPr>
          <w:p w14:paraId="5BD310C8" w14:textId="78F189FD"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0"/>
                <w:szCs w:val="20"/>
              </w:rPr>
            </w:pPr>
            <w:r w:rsidRPr="00DB3EDE">
              <w:rPr>
                <w:rFonts w:ascii="Arial" w:hAnsi="Arial" w:cs="Arial"/>
                <w:sz w:val="20"/>
                <w:szCs w:val="20"/>
              </w:rPr>
              <w:t>3</w:t>
            </w:r>
            <w:r w:rsidR="00782562" w:rsidRPr="00DB3EDE">
              <w:rPr>
                <w:rFonts w:ascii="Arial" w:hAnsi="Arial" w:cs="Arial"/>
                <w:sz w:val="20"/>
                <w:szCs w:val="20"/>
              </w:rPr>
              <w:t>**</w:t>
            </w:r>
          </w:p>
        </w:tc>
        <w:tc>
          <w:tcPr>
            <w:tcW w:w="1080" w:type="dxa"/>
          </w:tcPr>
          <w:p w14:paraId="224BD993" w14:textId="30BA4D5F"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0"/>
                <w:szCs w:val="20"/>
              </w:rPr>
            </w:pPr>
            <w:r w:rsidRPr="00DB3EDE">
              <w:rPr>
                <w:rFonts w:ascii="Arial" w:hAnsi="Arial" w:cs="Arial"/>
                <w:sz w:val="20"/>
                <w:szCs w:val="20"/>
              </w:rPr>
              <w:t>4</w:t>
            </w:r>
            <w:r w:rsidR="00782562" w:rsidRPr="00DB3EDE">
              <w:rPr>
                <w:rFonts w:ascii="Arial" w:hAnsi="Arial" w:cs="Arial"/>
                <w:sz w:val="20"/>
                <w:szCs w:val="20"/>
              </w:rPr>
              <w:t>**</w:t>
            </w:r>
          </w:p>
        </w:tc>
      </w:tr>
      <w:tr w:rsidR="006E270A" w:rsidRPr="00DB3EDE" w14:paraId="29ED2D76" w14:textId="6CD36D2C" w:rsidTr="00C56D34">
        <w:tc>
          <w:tcPr>
            <w:tcW w:w="5089" w:type="dxa"/>
          </w:tcPr>
          <w:p w14:paraId="345B4607" w14:textId="483EB0C6"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0"/>
                <w:szCs w:val="20"/>
              </w:rPr>
            </w:pPr>
            <w:r w:rsidRPr="00DB3EDE">
              <w:rPr>
                <w:rFonts w:ascii="Arial" w:hAnsi="Arial" w:cs="Arial"/>
                <w:sz w:val="20"/>
                <w:szCs w:val="20"/>
              </w:rPr>
              <w:t>MS09: MSPI – Residual Heat Removal Systems</w:t>
            </w:r>
            <w:r w:rsidR="00782562" w:rsidRPr="00DB3EDE">
              <w:rPr>
                <w:rFonts w:ascii="Arial" w:hAnsi="Arial" w:cs="Arial"/>
                <w:sz w:val="20"/>
                <w:szCs w:val="20"/>
              </w:rPr>
              <w:t>*</w:t>
            </w:r>
          </w:p>
        </w:tc>
        <w:tc>
          <w:tcPr>
            <w:tcW w:w="1080" w:type="dxa"/>
            <w:vAlign w:val="bottom"/>
          </w:tcPr>
          <w:p w14:paraId="2C9A52E3" w14:textId="444B003B"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0"/>
                <w:szCs w:val="20"/>
              </w:rPr>
            </w:pPr>
            <w:r w:rsidRPr="00DB3EDE">
              <w:rPr>
                <w:rFonts w:ascii="Arial" w:hAnsi="Arial" w:cs="Arial"/>
                <w:sz w:val="20"/>
                <w:szCs w:val="20"/>
              </w:rPr>
              <w:t>1</w:t>
            </w:r>
            <w:r w:rsidR="00782562" w:rsidRPr="00DB3EDE">
              <w:rPr>
                <w:rFonts w:ascii="Arial" w:hAnsi="Arial" w:cs="Arial"/>
                <w:sz w:val="20"/>
                <w:szCs w:val="20"/>
              </w:rPr>
              <w:t>**</w:t>
            </w:r>
          </w:p>
        </w:tc>
        <w:tc>
          <w:tcPr>
            <w:tcW w:w="1080" w:type="dxa"/>
            <w:vAlign w:val="bottom"/>
          </w:tcPr>
          <w:p w14:paraId="376A87DC" w14:textId="52312551"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0"/>
                <w:szCs w:val="20"/>
              </w:rPr>
            </w:pPr>
            <w:r w:rsidRPr="00DB3EDE">
              <w:rPr>
                <w:rFonts w:ascii="Arial" w:hAnsi="Arial" w:cs="Arial"/>
                <w:sz w:val="20"/>
                <w:szCs w:val="20"/>
              </w:rPr>
              <w:t>2</w:t>
            </w:r>
            <w:r w:rsidR="00782562" w:rsidRPr="00DB3EDE">
              <w:rPr>
                <w:rFonts w:ascii="Arial" w:hAnsi="Arial" w:cs="Arial"/>
                <w:sz w:val="20"/>
                <w:szCs w:val="20"/>
              </w:rPr>
              <w:t>**</w:t>
            </w:r>
          </w:p>
        </w:tc>
        <w:tc>
          <w:tcPr>
            <w:tcW w:w="1080" w:type="dxa"/>
            <w:vAlign w:val="bottom"/>
          </w:tcPr>
          <w:p w14:paraId="0CEAE202" w14:textId="0F976D66"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0"/>
                <w:szCs w:val="20"/>
              </w:rPr>
            </w:pPr>
            <w:r w:rsidRPr="00DB3EDE">
              <w:rPr>
                <w:rFonts w:ascii="Arial" w:hAnsi="Arial" w:cs="Arial"/>
                <w:sz w:val="20"/>
                <w:szCs w:val="20"/>
              </w:rPr>
              <w:t>3</w:t>
            </w:r>
            <w:r w:rsidR="00782562" w:rsidRPr="00DB3EDE">
              <w:rPr>
                <w:rFonts w:ascii="Arial" w:hAnsi="Arial" w:cs="Arial"/>
                <w:sz w:val="20"/>
                <w:szCs w:val="20"/>
              </w:rPr>
              <w:t>**</w:t>
            </w:r>
          </w:p>
        </w:tc>
        <w:tc>
          <w:tcPr>
            <w:tcW w:w="1080" w:type="dxa"/>
          </w:tcPr>
          <w:p w14:paraId="0610201B" w14:textId="386ECBB7"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0"/>
                <w:szCs w:val="20"/>
              </w:rPr>
            </w:pPr>
            <w:r w:rsidRPr="00DB3EDE">
              <w:rPr>
                <w:rFonts w:ascii="Arial" w:hAnsi="Arial" w:cs="Arial"/>
                <w:sz w:val="20"/>
                <w:szCs w:val="20"/>
              </w:rPr>
              <w:t>4</w:t>
            </w:r>
            <w:r w:rsidR="00782562" w:rsidRPr="00DB3EDE">
              <w:rPr>
                <w:rFonts w:ascii="Arial" w:hAnsi="Arial" w:cs="Arial"/>
                <w:sz w:val="20"/>
                <w:szCs w:val="20"/>
              </w:rPr>
              <w:t>**</w:t>
            </w:r>
          </w:p>
        </w:tc>
      </w:tr>
      <w:tr w:rsidR="006E270A" w:rsidRPr="00DB3EDE" w14:paraId="7F1C9219" w14:textId="63CAAD32" w:rsidTr="00C56D34">
        <w:tc>
          <w:tcPr>
            <w:tcW w:w="5089" w:type="dxa"/>
          </w:tcPr>
          <w:p w14:paraId="0AF5CD54" w14:textId="28107E89"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0"/>
                <w:szCs w:val="20"/>
              </w:rPr>
            </w:pPr>
            <w:r w:rsidRPr="00DB3EDE">
              <w:rPr>
                <w:rFonts w:ascii="Arial" w:hAnsi="Arial" w:cs="Arial"/>
                <w:sz w:val="20"/>
                <w:szCs w:val="20"/>
              </w:rPr>
              <w:t>MS10: MSPI – Cooling Water Systems</w:t>
            </w:r>
            <w:r w:rsidR="00782562" w:rsidRPr="00DB3EDE">
              <w:rPr>
                <w:rFonts w:ascii="Arial" w:hAnsi="Arial" w:cs="Arial"/>
                <w:sz w:val="20"/>
                <w:szCs w:val="20"/>
              </w:rPr>
              <w:t>*</w:t>
            </w:r>
          </w:p>
        </w:tc>
        <w:tc>
          <w:tcPr>
            <w:tcW w:w="1080" w:type="dxa"/>
            <w:vAlign w:val="bottom"/>
          </w:tcPr>
          <w:p w14:paraId="12D2D19B" w14:textId="2602548C"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0"/>
                <w:szCs w:val="20"/>
              </w:rPr>
            </w:pPr>
            <w:r w:rsidRPr="00DB3EDE">
              <w:rPr>
                <w:rFonts w:ascii="Arial" w:hAnsi="Arial" w:cs="Arial"/>
                <w:sz w:val="20"/>
                <w:szCs w:val="20"/>
              </w:rPr>
              <w:t>1</w:t>
            </w:r>
            <w:r w:rsidR="00782562" w:rsidRPr="00DB3EDE">
              <w:rPr>
                <w:rFonts w:ascii="Arial" w:hAnsi="Arial" w:cs="Arial"/>
                <w:sz w:val="20"/>
                <w:szCs w:val="20"/>
              </w:rPr>
              <w:t>**</w:t>
            </w:r>
          </w:p>
        </w:tc>
        <w:tc>
          <w:tcPr>
            <w:tcW w:w="1080" w:type="dxa"/>
            <w:vAlign w:val="bottom"/>
          </w:tcPr>
          <w:p w14:paraId="3CBFE2BA" w14:textId="1EC4F0EF"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0"/>
                <w:szCs w:val="20"/>
              </w:rPr>
            </w:pPr>
            <w:r w:rsidRPr="00DB3EDE">
              <w:rPr>
                <w:rFonts w:ascii="Arial" w:hAnsi="Arial" w:cs="Arial"/>
                <w:sz w:val="20"/>
                <w:szCs w:val="20"/>
              </w:rPr>
              <w:t>2</w:t>
            </w:r>
            <w:r w:rsidR="00782562" w:rsidRPr="00DB3EDE">
              <w:rPr>
                <w:rFonts w:ascii="Arial" w:hAnsi="Arial" w:cs="Arial"/>
                <w:sz w:val="20"/>
                <w:szCs w:val="20"/>
              </w:rPr>
              <w:t>**</w:t>
            </w:r>
          </w:p>
        </w:tc>
        <w:tc>
          <w:tcPr>
            <w:tcW w:w="1080" w:type="dxa"/>
            <w:vAlign w:val="bottom"/>
          </w:tcPr>
          <w:p w14:paraId="2869D4FC" w14:textId="6D6AFB37"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0"/>
                <w:szCs w:val="20"/>
              </w:rPr>
            </w:pPr>
            <w:r w:rsidRPr="00DB3EDE">
              <w:rPr>
                <w:rFonts w:ascii="Arial" w:hAnsi="Arial" w:cs="Arial"/>
                <w:sz w:val="20"/>
                <w:szCs w:val="20"/>
              </w:rPr>
              <w:t>3</w:t>
            </w:r>
            <w:r w:rsidR="00782562" w:rsidRPr="00DB3EDE">
              <w:rPr>
                <w:rFonts w:ascii="Arial" w:hAnsi="Arial" w:cs="Arial"/>
                <w:sz w:val="20"/>
                <w:szCs w:val="20"/>
              </w:rPr>
              <w:t>**</w:t>
            </w:r>
          </w:p>
        </w:tc>
        <w:tc>
          <w:tcPr>
            <w:tcW w:w="1080" w:type="dxa"/>
          </w:tcPr>
          <w:p w14:paraId="71634708" w14:textId="009987E2"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0"/>
                <w:szCs w:val="20"/>
              </w:rPr>
            </w:pPr>
            <w:r w:rsidRPr="00DB3EDE">
              <w:rPr>
                <w:rFonts w:ascii="Arial" w:hAnsi="Arial" w:cs="Arial"/>
                <w:sz w:val="20"/>
                <w:szCs w:val="20"/>
              </w:rPr>
              <w:t>4</w:t>
            </w:r>
            <w:r w:rsidR="00782562" w:rsidRPr="00DB3EDE">
              <w:rPr>
                <w:rFonts w:ascii="Arial" w:hAnsi="Arial" w:cs="Arial"/>
                <w:sz w:val="20"/>
                <w:szCs w:val="20"/>
              </w:rPr>
              <w:t>**</w:t>
            </w:r>
          </w:p>
        </w:tc>
      </w:tr>
      <w:tr w:rsidR="006E270A" w:rsidRPr="00DB3EDE" w14:paraId="3AC76126" w14:textId="44DD143C" w:rsidTr="00C56D34">
        <w:tc>
          <w:tcPr>
            <w:tcW w:w="5089" w:type="dxa"/>
          </w:tcPr>
          <w:p w14:paraId="061DBF06" w14:textId="1BD3291C"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0"/>
                <w:szCs w:val="20"/>
              </w:rPr>
            </w:pPr>
            <w:r w:rsidRPr="00DB3EDE">
              <w:rPr>
                <w:rFonts w:ascii="Arial" w:hAnsi="Arial" w:cs="Arial"/>
                <w:sz w:val="20"/>
                <w:szCs w:val="20"/>
              </w:rPr>
              <w:t>BI01: RCS Specific Activity</w:t>
            </w:r>
          </w:p>
        </w:tc>
        <w:tc>
          <w:tcPr>
            <w:tcW w:w="1080" w:type="dxa"/>
            <w:vAlign w:val="bottom"/>
          </w:tcPr>
          <w:p w14:paraId="3E35F90F" w14:textId="77777777"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0"/>
                <w:szCs w:val="20"/>
              </w:rPr>
            </w:pPr>
            <w:r w:rsidRPr="00DB3EDE">
              <w:rPr>
                <w:rFonts w:ascii="Arial" w:hAnsi="Arial" w:cs="Arial"/>
                <w:sz w:val="20"/>
                <w:szCs w:val="20"/>
              </w:rPr>
              <w:t>1</w:t>
            </w:r>
          </w:p>
        </w:tc>
        <w:tc>
          <w:tcPr>
            <w:tcW w:w="1080" w:type="dxa"/>
            <w:vAlign w:val="bottom"/>
          </w:tcPr>
          <w:p w14:paraId="37A090E9" w14:textId="77777777"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0"/>
                <w:szCs w:val="20"/>
              </w:rPr>
            </w:pPr>
            <w:r w:rsidRPr="00DB3EDE">
              <w:rPr>
                <w:rFonts w:ascii="Arial" w:hAnsi="Arial" w:cs="Arial"/>
                <w:sz w:val="20"/>
                <w:szCs w:val="20"/>
              </w:rPr>
              <w:t>2</w:t>
            </w:r>
          </w:p>
        </w:tc>
        <w:tc>
          <w:tcPr>
            <w:tcW w:w="1080" w:type="dxa"/>
            <w:vAlign w:val="bottom"/>
          </w:tcPr>
          <w:p w14:paraId="25E41A08" w14:textId="77777777"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0"/>
                <w:szCs w:val="20"/>
              </w:rPr>
            </w:pPr>
            <w:r w:rsidRPr="00DB3EDE">
              <w:rPr>
                <w:rFonts w:ascii="Arial" w:hAnsi="Arial" w:cs="Arial"/>
                <w:sz w:val="20"/>
                <w:szCs w:val="20"/>
              </w:rPr>
              <w:t>3</w:t>
            </w:r>
          </w:p>
        </w:tc>
        <w:tc>
          <w:tcPr>
            <w:tcW w:w="1080" w:type="dxa"/>
          </w:tcPr>
          <w:p w14:paraId="705E0DFF" w14:textId="000A9E22"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0"/>
                <w:szCs w:val="20"/>
              </w:rPr>
            </w:pPr>
            <w:r w:rsidRPr="00DB3EDE">
              <w:rPr>
                <w:rFonts w:ascii="Arial" w:hAnsi="Arial" w:cs="Arial"/>
                <w:sz w:val="20"/>
                <w:szCs w:val="20"/>
              </w:rPr>
              <w:t>4</w:t>
            </w:r>
          </w:p>
        </w:tc>
      </w:tr>
      <w:tr w:rsidR="006E270A" w:rsidRPr="00DB3EDE" w14:paraId="382953C9" w14:textId="20B318E2" w:rsidTr="00C56D34">
        <w:tc>
          <w:tcPr>
            <w:tcW w:w="5089" w:type="dxa"/>
          </w:tcPr>
          <w:p w14:paraId="0DE6CA25" w14:textId="0EDCDAC3"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0"/>
                <w:szCs w:val="20"/>
              </w:rPr>
            </w:pPr>
            <w:r w:rsidRPr="00DB3EDE">
              <w:rPr>
                <w:rFonts w:ascii="Arial" w:hAnsi="Arial" w:cs="Arial"/>
                <w:sz w:val="20"/>
                <w:szCs w:val="20"/>
              </w:rPr>
              <w:t>BI02: RCS Leakage</w:t>
            </w:r>
          </w:p>
        </w:tc>
        <w:tc>
          <w:tcPr>
            <w:tcW w:w="1080" w:type="dxa"/>
            <w:vAlign w:val="bottom"/>
          </w:tcPr>
          <w:p w14:paraId="69E5B106" w14:textId="77777777"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0"/>
                <w:szCs w:val="20"/>
              </w:rPr>
            </w:pPr>
            <w:r w:rsidRPr="00DB3EDE">
              <w:rPr>
                <w:rFonts w:ascii="Arial" w:hAnsi="Arial" w:cs="Arial"/>
                <w:sz w:val="20"/>
                <w:szCs w:val="20"/>
              </w:rPr>
              <w:t>1</w:t>
            </w:r>
          </w:p>
        </w:tc>
        <w:tc>
          <w:tcPr>
            <w:tcW w:w="1080" w:type="dxa"/>
            <w:vAlign w:val="bottom"/>
          </w:tcPr>
          <w:p w14:paraId="2BC52D3D" w14:textId="77777777"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0"/>
                <w:szCs w:val="20"/>
              </w:rPr>
            </w:pPr>
            <w:r w:rsidRPr="00DB3EDE">
              <w:rPr>
                <w:rFonts w:ascii="Arial" w:hAnsi="Arial" w:cs="Arial"/>
                <w:sz w:val="20"/>
                <w:szCs w:val="20"/>
              </w:rPr>
              <w:t>2</w:t>
            </w:r>
          </w:p>
        </w:tc>
        <w:tc>
          <w:tcPr>
            <w:tcW w:w="1080" w:type="dxa"/>
            <w:vAlign w:val="bottom"/>
          </w:tcPr>
          <w:p w14:paraId="466552E1" w14:textId="77777777"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0"/>
                <w:szCs w:val="20"/>
              </w:rPr>
            </w:pPr>
            <w:r w:rsidRPr="00DB3EDE">
              <w:rPr>
                <w:rFonts w:ascii="Arial" w:hAnsi="Arial" w:cs="Arial"/>
                <w:sz w:val="20"/>
                <w:szCs w:val="20"/>
              </w:rPr>
              <w:t>3</w:t>
            </w:r>
          </w:p>
        </w:tc>
        <w:tc>
          <w:tcPr>
            <w:tcW w:w="1080" w:type="dxa"/>
          </w:tcPr>
          <w:p w14:paraId="11CE56C5" w14:textId="326122C5"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0"/>
                <w:szCs w:val="20"/>
              </w:rPr>
            </w:pPr>
            <w:r w:rsidRPr="00DB3EDE">
              <w:rPr>
                <w:rFonts w:ascii="Arial" w:hAnsi="Arial" w:cs="Arial"/>
                <w:sz w:val="20"/>
                <w:szCs w:val="20"/>
              </w:rPr>
              <w:t>4</w:t>
            </w:r>
          </w:p>
        </w:tc>
      </w:tr>
      <w:tr w:rsidR="006E270A" w:rsidRPr="00DB3EDE" w14:paraId="62D67927" w14:textId="32236F2E" w:rsidTr="00C56D34">
        <w:tc>
          <w:tcPr>
            <w:tcW w:w="5089" w:type="dxa"/>
          </w:tcPr>
          <w:p w14:paraId="015F17C9" w14:textId="49C1182C"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0"/>
                <w:szCs w:val="20"/>
              </w:rPr>
            </w:pPr>
            <w:r w:rsidRPr="00DB3EDE">
              <w:rPr>
                <w:rFonts w:ascii="Arial" w:hAnsi="Arial" w:cs="Arial"/>
                <w:sz w:val="20"/>
                <w:szCs w:val="20"/>
              </w:rPr>
              <w:t>EP01: Drill/Exercise Performance</w:t>
            </w:r>
          </w:p>
        </w:tc>
        <w:tc>
          <w:tcPr>
            <w:tcW w:w="1080" w:type="dxa"/>
            <w:vAlign w:val="bottom"/>
          </w:tcPr>
          <w:p w14:paraId="382029C0" w14:textId="0046B613"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0"/>
                <w:szCs w:val="20"/>
              </w:rPr>
            </w:pPr>
            <w:r w:rsidRPr="00DB3EDE">
              <w:rPr>
                <w:rFonts w:ascii="Arial" w:hAnsi="Arial" w:cs="Arial"/>
                <w:sz w:val="20"/>
                <w:szCs w:val="20"/>
              </w:rPr>
              <w:t>1</w:t>
            </w:r>
          </w:p>
        </w:tc>
        <w:tc>
          <w:tcPr>
            <w:tcW w:w="1080" w:type="dxa"/>
            <w:vAlign w:val="bottom"/>
          </w:tcPr>
          <w:p w14:paraId="44EE7947" w14:textId="33C396E6"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0"/>
                <w:szCs w:val="20"/>
              </w:rPr>
            </w:pPr>
            <w:r w:rsidRPr="00DB3EDE">
              <w:rPr>
                <w:rFonts w:ascii="Arial" w:hAnsi="Arial" w:cs="Arial"/>
                <w:sz w:val="20"/>
                <w:szCs w:val="20"/>
              </w:rPr>
              <w:t>1</w:t>
            </w:r>
          </w:p>
        </w:tc>
        <w:tc>
          <w:tcPr>
            <w:tcW w:w="1080" w:type="dxa"/>
            <w:vAlign w:val="bottom"/>
          </w:tcPr>
          <w:p w14:paraId="0BAF6586" w14:textId="7180BE89"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0"/>
                <w:szCs w:val="20"/>
              </w:rPr>
            </w:pPr>
            <w:r w:rsidRPr="00DB3EDE">
              <w:rPr>
                <w:rFonts w:ascii="Arial" w:hAnsi="Arial" w:cs="Arial"/>
                <w:sz w:val="20"/>
                <w:szCs w:val="20"/>
              </w:rPr>
              <w:t>1</w:t>
            </w:r>
          </w:p>
        </w:tc>
        <w:tc>
          <w:tcPr>
            <w:tcW w:w="1080" w:type="dxa"/>
          </w:tcPr>
          <w:p w14:paraId="146CFD79" w14:textId="797CB82A" w:rsidR="006E270A" w:rsidRPr="00DB3EDE" w:rsidRDefault="00AC17A3"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0"/>
                <w:szCs w:val="20"/>
              </w:rPr>
            </w:pPr>
            <w:r w:rsidRPr="00DB3EDE">
              <w:rPr>
                <w:rFonts w:ascii="Arial" w:hAnsi="Arial" w:cs="Arial"/>
                <w:sz w:val="20"/>
                <w:szCs w:val="20"/>
              </w:rPr>
              <w:t>1</w:t>
            </w:r>
          </w:p>
        </w:tc>
      </w:tr>
      <w:tr w:rsidR="006E270A" w:rsidRPr="00DB3EDE" w14:paraId="437F3D35" w14:textId="1157C504" w:rsidTr="00C56D34">
        <w:tc>
          <w:tcPr>
            <w:tcW w:w="5089" w:type="dxa"/>
          </w:tcPr>
          <w:p w14:paraId="60137F09" w14:textId="0FC925B5"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0"/>
                <w:szCs w:val="20"/>
              </w:rPr>
            </w:pPr>
            <w:r w:rsidRPr="00DB3EDE">
              <w:rPr>
                <w:rFonts w:ascii="Arial" w:hAnsi="Arial" w:cs="Arial"/>
                <w:sz w:val="20"/>
                <w:szCs w:val="20"/>
              </w:rPr>
              <w:t>EP02: ERO Drill Participation</w:t>
            </w:r>
          </w:p>
        </w:tc>
        <w:tc>
          <w:tcPr>
            <w:tcW w:w="1080" w:type="dxa"/>
            <w:vAlign w:val="bottom"/>
          </w:tcPr>
          <w:p w14:paraId="66FD5D26" w14:textId="58B4CA05"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0"/>
                <w:szCs w:val="20"/>
              </w:rPr>
            </w:pPr>
            <w:r w:rsidRPr="00DB3EDE">
              <w:rPr>
                <w:rFonts w:ascii="Arial" w:hAnsi="Arial" w:cs="Arial"/>
                <w:sz w:val="20"/>
                <w:szCs w:val="20"/>
              </w:rPr>
              <w:t>1</w:t>
            </w:r>
          </w:p>
        </w:tc>
        <w:tc>
          <w:tcPr>
            <w:tcW w:w="1080" w:type="dxa"/>
            <w:vAlign w:val="bottom"/>
          </w:tcPr>
          <w:p w14:paraId="20EB75B0" w14:textId="2AB6FDE8"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0"/>
                <w:szCs w:val="20"/>
              </w:rPr>
            </w:pPr>
            <w:r w:rsidRPr="00DB3EDE">
              <w:rPr>
                <w:rFonts w:ascii="Arial" w:hAnsi="Arial" w:cs="Arial"/>
                <w:sz w:val="20"/>
                <w:szCs w:val="20"/>
              </w:rPr>
              <w:t>1</w:t>
            </w:r>
          </w:p>
        </w:tc>
        <w:tc>
          <w:tcPr>
            <w:tcW w:w="1080" w:type="dxa"/>
            <w:vAlign w:val="bottom"/>
          </w:tcPr>
          <w:p w14:paraId="040EB696" w14:textId="493769D3" w:rsidR="006E270A" w:rsidRPr="00DB3EDE" w:rsidRDefault="006E270A"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0"/>
                <w:szCs w:val="20"/>
              </w:rPr>
            </w:pPr>
            <w:r w:rsidRPr="00DB3EDE">
              <w:rPr>
                <w:rFonts w:ascii="Arial" w:hAnsi="Arial" w:cs="Arial"/>
                <w:sz w:val="20"/>
                <w:szCs w:val="20"/>
              </w:rPr>
              <w:t>1</w:t>
            </w:r>
          </w:p>
        </w:tc>
        <w:tc>
          <w:tcPr>
            <w:tcW w:w="1080" w:type="dxa"/>
          </w:tcPr>
          <w:p w14:paraId="6F2DE6EB" w14:textId="40B228EE" w:rsidR="006E270A" w:rsidRPr="00DB3EDE" w:rsidRDefault="00AC17A3" w:rsidP="001C0A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0"/>
                <w:szCs w:val="20"/>
              </w:rPr>
            </w:pPr>
            <w:r w:rsidRPr="00DB3EDE">
              <w:rPr>
                <w:rFonts w:ascii="Arial" w:hAnsi="Arial" w:cs="Arial"/>
                <w:sz w:val="20"/>
                <w:szCs w:val="20"/>
              </w:rPr>
              <w:t>1</w:t>
            </w:r>
          </w:p>
        </w:tc>
      </w:tr>
      <w:tr w:rsidR="00CE0500" w:rsidRPr="00DB3EDE" w14:paraId="3D8B2AB8" w14:textId="77777777" w:rsidTr="00C56D34">
        <w:tc>
          <w:tcPr>
            <w:tcW w:w="5089" w:type="dxa"/>
          </w:tcPr>
          <w:p w14:paraId="70E8B8AB" w14:textId="4F87947C" w:rsidR="00CE0500" w:rsidRPr="00DB3EDE" w:rsidRDefault="000670D4" w:rsidP="00CE05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0"/>
                <w:szCs w:val="20"/>
              </w:rPr>
            </w:pPr>
            <w:ins w:id="18" w:author="Author">
              <w:r>
                <w:rPr>
                  <w:rFonts w:ascii="Arial" w:hAnsi="Arial" w:cs="Arial"/>
                  <w:sz w:val="20"/>
                  <w:szCs w:val="20"/>
                </w:rPr>
                <w:t>EP04</w:t>
              </w:r>
              <w:r w:rsidR="00D8065B">
                <w:rPr>
                  <w:rFonts w:ascii="Arial" w:hAnsi="Arial" w:cs="Arial"/>
                  <w:sz w:val="20"/>
                  <w:szCs w:val="20"/>
                </w:rPr>
                <w:t>: ERFER</w:t>
              </w:r>
              <w:r w:rsidR="00052BAC" w:rsidRPr="00981D5B">
                <w:rPr>
                  <w:rFonts w:ascii="Arial" w:hAnsi="Arial" w:cs="Arial"/>
                  <w:sz w:val="20"/>
                  <w:szCs w:val="20"/>
                </w:rPr>
                <w:t xml:space="preserve"> </w:t>
              </w:r>
            </w:ins>
          </w:p>
        </w:tc>
        <w:tc>
          <w:tcPr>
            <w:tcW w:w="1080" w:type="dxa"/>
            <w:vAlign w:val="bottom"/>
          </w:tcPr>
          <w:p w14:paraId="2B017241" w14:textId="75B4191C" w:rsidR="00CE0500" w:rsidRPr="00DB3EDE" w:rsidRDefault="00CE0500" w:rsidP="00CE05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0"/>
                <w:szCs w:val="20"/>
              </w:rPr>
            </w:pPr>
            <w:r w:rsidRPr="00DB3EDE">
              <w:rPr>
                <w:rFonts w:ascii="Arial" w:hAnsi="Arial" w:cs="Arial"/>
                <w:sz w:val="20"/>
                <w:szCs w:val="20"/>
              </w:rPr>
              <w:t>1</w:t>
            </w:r>
          </w:p>
        </w:tc>
        <w:tc>
          <w:tcPr>
            <w:tcW w:w="1080" w:type="dxa"/>
            <w:vAlign w:val="bottom"/>
          </w:tcPr>
          <w:p w14:paraId="71890472" w14:textId="19342B6E" w:rsidR="00CE0500" w:rsidRPr="00DB3EDE" w:rsidRDefault="00CE0500" w:rsidP="00CE05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0"/>
                <w:szCs w:val="20"/>
              </w:rPr>
            </w:pPr>
            <w:r w:rsidRPr="00DB3EDE">
              <w:rPr>
                <w:rFonts w:ascii="Arial" w:hAnsi="Arial" w:cs="Arial"/>
                <w:sz w:val="20"/>
                <w:szCs w:val="20"/>
              </w:rPr>
              <w:t>1</w:t>
            </w:r>
          </w:p>
        </w:tc>
        <w:tc>
          <w:tcPr>
            <w:tcW w:w="1080" w:type="dxa"/>
            <w:vAlign w:val="bottom"/>
          </w:tcPr>
          <w:p w14:paraId="307C8BA4" w14:textId="0172CFF0" w:rsidR="00CE0500" w:rsidRPr="00DB3EDE" w:rsidRDefault="00CE0500" w:rsidP="00CE05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0"/>
                <w:szCs w:val="20"/>
              </w:rPr>
            </w:pPr>
            <w:r w:rsidRPr="00DB3EDE">
              <w:rPr>
                <w:rFonts w:ascii="Arial" w:hAnsi="Arial" w:cs="Arial"/>
                <w:sz w:val="20"/>
                <w:szCs w:val="20"/>
              </w:rPr>
              <w:t>1</w:t>
            </w:r>
          </w:p>
        </w:tc>
        <w:tc>
          <w:tcPr>
            <w:tcW w:w="1080" w:type="dxa"/>
          </w:tcPr>
          <w:p w14:paraId="3505E0BB" w14:textId="2C9FEDC6" w:rsidR="00CE0500" w:rsidRPr="00DB3EDE" w:rsidRDefault="00CE0500" w:rsidP="00CE05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0"/>
                <w:szCs w:val="20"/>
              </w:rPr>
            </w:pPr>
            <w:r w:rsidRPr="00DB3EDE">
              <w:rPr>
                <w:rFonts w:ascii="Arial" w:hAnsi="Arial" w:cs="Arial"/>
                <w:sz w:val="20"/>
                <w:szCs w:val="20"/>
              </w:rPr>
              <w:t>1</w:t>
            </w:r>
          </w:p>
        </w:tc>
      </w:tr>
      <w:tr w:rsidR="00CE0500" w:rsidRPr="00DB3EDE" w14:paraId="1CC5A5F5" w14:textId="77777777" w:rsidTr="00C56D34">
        <w:tc>
          <w:tcPr>
            <w:tcW w:w="5089" w:type="dxa"/>
          </w:tcPr>
          <w:p w14:paraId="07558E98" w14:textId="0E7198A1" w:rsidR="00CE0500" w:rsidRPr="00DB3EDE" w:rsidRDefault="00CE0500" w:rsidP="00CE05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0"/>
                <w:szCs w:val="20"/>
              </w:rPr>
            </w:pPr>
            <w:r w:rsidRPr="00DB3EDE">
              <w:rPr>
                <w:rFonts w:ascii="Arial" w:hAnsi="Arial" w:cs="Arial"/>
                <w:sz w:val="20"/>
                <w:szCs w:val="20"/>
              </w:rPr>
              <w:t>OR01: Occupational Exposure Control Effectiveness</w:t>
            </w:r>
          </w:p>
        </w:tc>
        <w:tc>
          <w:tcPr>
            <w:tcW w:w="1080" w:type="dxa"/>
            <w:vAlign w:val="bottom"/>
          </w:tcPr>
          <w:p w14:paraId="784C0826" w14:textId="36F91358" w:rsidR="00CE0500" w:rsidRPr="00DB3EDE" w:rsidRDefault="00CE0500" w:rsidP="00CE05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0"/>
                <w:szCs w:val="20"/>
              </w:rPr>
            </w:pPr>
            <w:r w:rsidRPr="00DB3EDE">
              <w:rPr>
                <w:rFonts w:ascii="Arial" w:hAnsi="Arial" w:cs="Arial"/>
                <w:sz w:val="20"/>
                <w:szCs w:val="20"/>
              </w:rPr>
              <w:t>1</w:t>
            </w:r>
          </w:p>
        </w:tc>
        <w:tc>
          <w:tcPr>
            <w:tcW w:w="1080" w:type="dxa"/>
            <w:vAlign w:val="bottom"/>
          </w:tcPr>
          <w:p w14:paraId="17E19D15" w14:textId="0C67F7AB" w:rsidR="00CE0500" w:rsidRPr="00DB3EDE" w:rsidRDefault="00CE0500" w:rsidP="00CE05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0"/>
                <w:szCs w:val="20"/>
              </w:rPr>
            </w:pPr>
            <w:r w:rsidRPr="00DB3EDE">
              <w:rPr>
                <w:rFonts w:ascii="Arial" w:hAnsi="Arial" w:cs="Arial"/>
                <w:sz w:val="20"/>
                <w:szCs w:val="20"/>
              </w:rPr>
              <w:t>1</w:t>
            </w:r>
          </w:p>
        </w:tc>
        <w:tc>
          <w:tcPr>
            <w:tcW w:w="1080" w:type="dxa"/>
            <w:vAlign w:val="bottom"/>
          </w:tcPr>
          <w:p w14:paraId="4553EB19" w14:textId="0B950B14" w:rsidR="00CE0500" w:rsidRPr="00DB3EDE" w:rsidRDefault="00CE0500" w:rsidP="00CE05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0"/>
                <w:szCs w:val="20"/>
              </w:rPr>
            </w:pPr>
            <w:r w:rsidRPr="00DB3EDE">
              <w:rPr>
                <w:rFonts w:ascii="Arial" w:hAnsi="Arial" w:cs="Arial"/>
                <w:sz w:val="20"/>
                <w:szCs w:val="20"/>
              </w:rPr>
              <w:t>1</w:t>
            </w:r>
          </w:p>
        </w:tc>
        <w:tc>
          <w:tcPr>
            <w:tcW w:w="1080" w:type="dxa"/>
          </w:tcPr>
          <w:p w14:paraId="3F6EE7F6" w14:textId="6FD6BB54" w:rsidR="00CE0500" w:rsidRPr="00DB3EDE" w:rsidRDefault="00CE0500" w:rsidP="00CE05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0"/>
                <w:szCs w:val="20"/>
              </w:rPr>
            </w:pPr>
            <w:r w:rsidRPr="00DB3EDE">
              <w:rPr>
                <w:rFonts w:ascii="Arial" w:hAnsi="Arial" w:cs="Arial"/>
                <w:sz w:val="20"/>
                <w:szCs w:val="20"/>
              </w:rPr>
              <w:t>1</w:t>
            </w:r>
          </w:p>
        </w:tc>
      </w:tr>
      <w:tr w:rsidR="00CE0500" w:rsidRPr="00DB3EDE" w14:paraId="0B3B8C47" w14:textId="77777777" w:rsidTr="00C56D34">
        <w:tc>
          <w:tcPr>
            <w:tcW w:w="5089" w:type="dxa"/>
          </w:tcPr>
          <w:p w14:paraId="3830A0C7" w14:textId="1BDD8725" w:rsidR="00CE0500" w:rsidRPr="00C23D04" w:rsidRDefault="00CE0500" w:rsidP="00CE05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0"/>
                <w:szCs w:val="20"/>
                <w:lang w:val="fr-CA"/>
              </w:rPr>
            </w:pPr>
            <w:r w:rsidRPr="00C23D04">
              <w:rPr>
                <w:rFonts w:ascii="Arial" w:hAnsi="Arial" w:cs="Arial"/>
                <w:sz w:val="20"/>
                <w:szCs w:val="20"/>
                <w:lang w:val="fr-CA"/>
              </w:rPr>
              <w:t xml:space="preserve">PR01: RETS/ODCM </w:t>
            </w:r>
            <w:proofErr w:type="spellStart"/>
            <w:r w:rsidRPr="00C23D04">
              <w:rPr>
                <w:rFonts w:ascii="Arial" w:hAnsi="Arial" w:cs="Arial"/>
                <w:sz w:val="20"/>
                <w:szCs w:val="20"/>
                <w:lang w:val="fr-CA"/>
              </w:rPr>
              <w:t>Radiological</w:t>
            </w:r>
            <w:proofErr w:type="spellEnd"/>
            <w:r w:rsidRPr="00C23D04">
              <w:rPr>
                <w:rFonts w:ascii="Arial" w:hAnsi="Arial" w:cs="Arial"/>
                <w:sz w:val="20"/>
                <w:szCs w:val="20"/>
                <w:lang w:val="fr-CA"/>
              </w:rPr>
              <w:t xml:space="preserve"> Effluent Occurrence</w:t>
            </w:r>
          </w:p>
        </w:tc>
        <w:tc>
          <w:tcPr>
            <w:tcW w:w="1080" w:type="dxa"/>
            <w:vAlign w:val="bottom"/>
          </w:tcPr>
          <w:p w14:paraId="3C94CFF4" w14:textId="1C965336" w:rsidR="00CE0500" w:rsidRPr="00DB3EDE" w:rsidRDefault="00CE0500" w:rsidP="00CE05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0"/>
                <w:szCs w:val="20"/>
              </w:rPr>
            </w:pPr>
            <w:r w:rsidRPr="00DB3EDE">
              <w:rPr>
                <w:rFonts w:ascii="Arial" w:hAnsi="Arial" w:cs="Arial"/>
                <w:sz w:val="20"/>
                <w:szCs w:val="20"/>
              </w:rPr>
              <w:t>1</w:t>
            </w:r>
          </w:p>
        </w:tc>
        <w:tc>
          <w:tcPr>
            <w:tcW w:w="1080" w:type="dxa"/>
            <w:vAlign w:val="bottom"/>
          </w:tcPr>
          <w:p w14:paraId="33FA9F6E" w14:textId="4E02FE02" w:rsidR="00CE0500" w:rsidRPr="00DB3EDE" w:rsidRDefault="00CE0500" w:rsidP="00CE05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0"/>
                <w:szCs w:val="20"/>
              </w:rPr>
            </w:pPr>
            <w:r w:rsidRPr="00DB3EDE">
              <w:rPr>
                <w:rFonts w:ascii="Arial" w:hAnsi="Arial" w:cs="Arial"/>
                <w:sz w:val="20"/>
                <w:szCs w:val="20"/>
              </w:rPr>
              <w:t>1</w:t>
            </w:r>
          </w:p>
        </w:tc>
        <w:tc>
          <w:tcPr>
            <w:tcW w:w="1080" w:type="dxa"/>
            <w:vAlign w:val="bottom"/>
          </w:tcPr>
          <w:p w14:paraId="30C305FF" w14:textId="63D75FD3" w:rsidR="00CE0500" w:rsidRPr="00DB3EDE" w:rsidRDefault="00CE0500" w:rsidP="00CE05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0"/>
                <w:szCs w:val="20"/>
              </w:rPr>
            </w:pPr>
            <w:r w:rsidRPr="00DB3EDE">
              <w:rPr>
                <w:rFonts w:ascii="Arial" w:hAnsi="Arial" w:cs="Arial"/>
                <w:sz w:val="20"/>
                <w:szCs w:val="20"/>
              </w:rPr>
              <w:t>1</w:t>
            </w:r>
          </w:p>
        </w:tc>
        <w:tc>
          <w:tcPr>
            <w:tcW w:w="1080" w:type="dxa"/>
          </w:tcPr>
          <w:p w14:paraId="44C9C29B" w14:textId="58841E55" w:rsidR="00CE0500" w:rsidRPr="00DB3EDE" w:rsidRDefault="00CE0500" w:rsidP="00CE05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0"/>
                <w:szCs w:val="20"/>
              </w:rPr>
            </w:pPr>
            <w:r w:rsidRPr="00DB3EDE">
              <w:rPr>
                <w:rFonts w:ascii="Arial" w:hAnsi="Arial" w:cs="Arial"/>
                <w:sz w:val="20"/>
                <w:szCs w:val="20"/>
              </w:rPr>
              <w:t>1</w:t>
            </w:r>
          </w:p>
        </w:tc>
      </w:tr>
      <w:tr w:rsidR="00CE0500" w:rsidRPr="00DB3EDE" w14:paraId="1C410802" w14:textId="77777777" w:rsidTr="00DA7A51">
        <w:tc>
          <w:tcPr>
            <w:tcW w:w="9409" w:type="dxa"/>
            <w:gridSpan w:val="5"/>
          </w:tcPr>
          <w:p w14:paraId="2C8F9B2E" w14:textId="2F75EAD3" w:rsidR="00CE0500" w:rsidRPr="00DB3EDE" w:rsidRDefault="00CE0500" w:rsidP="00CE05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0"/>
                <w:szCs w:val="20"/>
              </w:rPr>
            </w:pPr>
            <w:r w:rsidRPr="00DB3EDE">
              <w:rPr>
                <w:rFonts w:ascii="Arial" w:hAnsi="Arial" w:cs="Arial"/>
                <w:sz w:val="20"/>
                <w:szCs w:val="20"/>
              </w:rPr>
              <w:t>PP01: Protected Area Security Equipment Performance Index: See RPS for sample size information.</w:t>
            </w:r>
          </w:p>
        </w:tc>
      </w:tr>
    </w:tbl>
    <w:p w14:paraId="3E2EF3D6" w14:textId="77777777" w:rsidR="009A7E76" w:rsidRPr="00DB3EDE" w:rsidRDefault="009A7E76" w:rsidP="00DD293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0"/>
          <w:szCs w:val="20"/>
        </w:rPr>
      </w:pPr>
    </w:p>
    <w:p w14:paraId="50B13AC4" w14:textId="7463451D" w:rsidR="00B4168D" w:rsidRPr="00F31732" w:rsidRDefault="009F3706" w:rsidP="00BF45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31732">
        <w:rPr>
          <w:sz w:val="22"/>
          <w:szCs w:val="22"/>
        </w:rPr>
        <w:t>*</w:t>
      </w:r>
      <w:r w:rsidR="00F31732" w:rsidRPr="00F31732">
        <w:rPr>
          <w:sz w:val="22"/>
          <w:szCs w:val="22"/>
        </w:rPr>
        <w:tab/>
      </w:r>
      <w:r w:rsidRPr="00F31732">
        <w:rPr>
          <w:sz w:val="22"/>
          <w:szCs w:val="22"/>
        </w:rPr>
        <w:t>No samples required for MS06-MS10 for Generation III+ Reactors</w:t>
      </w:r>
      <w:r w:rsidR="00AC4B17" w:rsidRPr="00F31732">
        <w:rPr>
          <w:sz w:val="22"/>
          <w:szCs w:val="22"/>
        </w:rPr>
        <w:t>.</w:t>
      </w:r>
    </w:p>
    <w:p w14:paraId="28368F53" w14:textId="1F5F5609" w:rsidR="00AC4B17" w:rsidRPr="00344BB2" w:rsidRDefault="00AC4B17" w:rsidP="00BF45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31732">
        <w:rPr>
          <w:sz w:val="22"/>
          <w:szCs w:val="22"/>
        </w:rPr>
        <w:t>**</w:t>
      </w:r>
      <w:r w:rsidR="00F31732">
        <w:rPr>
          <w:sz w:val="22"/>
          <w:szCs w:val="22"/>
        </w:rPr>
        <w:tab/>
      </w:r>
      <w:r w:rsidRPr="00344BB2">
        <w:rPr>
          <w:sz w:val="22"/>
          <w:szCs w:val="22"/>
        </w:rPr>
        <w:t>This number will be reduced by the number of Generation III+ reactor units associated with the site.</w:t>
      </w:r>
    </w:p>
    <w:p w14:paraId="29BAF7EC" w14:textId="77777777" w:rsidR="00BE45B4" w:rsidRDefault="00BE45B4" w:rsidP="008069D9">
      <w:pPr>
        <w:pStyle w:val="Heading1"/>
      </w:pPr>
      <w:r>
        <w:br w:type="page"/>
      </w:r>
    </w:p>
    <w:p w14:paraId="23CADDCE" w14:textId="685BEDB4" w:rsidR="00BF4547" w:rsidRPr="00AE19AC" w:rsidRDefault="00BF4547" w:rsidP="008069D9">
      <w:pPr>
        <w:pStyle w:val="Heading1"/>
      </w:pPr>
      <w:r w:rsidRPr="00AE19AC">
        <w:lastRenderedPageBreak/>
        <w:t>71151-0</w:t>
      </w:r>
      <w:r>
        <w:t>6</w:t>
      </w:r>
      <w:r>
        <w:tab/>
      </w:r>
      <w:r w:rsidRPr="00AE19AC">
        <w:t>REFERENCES</w:t>
      </w:r>
    </w:p>
    <w:p w14:paraId="392542E4" w14:textId="77777777" w:rsidR="00BF4547" w:rsidRPr="009D4BD6" w:rsidRDefault="00BF4547" w:rsidP="00A55622">
      <w:pPr>
        <w:pStyle w:val="BodyText2"/>
        <w:rPr>
          <w:i/>
          <w:iCs/>
        </w:rPr>
      </w:pPr>
      <w:hyperlink r:id="rId11" w:history="1">
        <w:r w:rsidRPr="009D4BD6">
          <w:rPr>
            <w:rStyle w:val="Hyperlink"/>
            <w:i/>
            <w:iCs/>
          </w:rPr>
          <w:t>Code of Federal Regulations</w:t>
        </w:r>
      </w:hyperlink>
    </w:p>
    <w:p w14:paraId="63BE53E7" w14:textId="79692E64" w:rsidR="00BF4547" w:rsidRPr="00A55622" w:rsidRDefault="00BF4547" w:rsidP="00A55622">
      <w:pPr>
        <w:pStyle w:val="BodyText2"/>
        <w:rPr>
          <w:rStyle w:val="Hyperlink"/>
        </w:rPr>
      </w:pPr>
      <w:hyperlink r:id="rId12" w:tooltip="ߣ઄ߤ઀ߤ" w:history="1">
        <w:r w:rsidRPr="00A55622">
          <w:rPr>
            <w:rStyle w:val="Hyperlink"/>
          </w:rPr>
          <w:t>Public FAQ Site</w:t>
        </w:r>
      </w:hyperlink>
      <w:r w:rsidR="0068732D" w:rsidRPr="00A55622">
        <w:rPr>
          <w:rStyle w:val="Hyperlink"/>
        </w:rPr>
        <w:fldChar w:fldCharType="begin"/>
      </w:r>
      <w:r w:rsidR="00A55622" w:rsidRPr="00A55622">
        <w:rPr>
          <w:rStyle w:val="Hyperlink"/>
        </w:rPr>
        <w:instrText>HYPERLINK "https://www.nrc.gov/reactors/operating/oversight/pi-summary-faq.html"</w:instrText>
      </w:r>
      <w:r w:rsidR="0068732D" w:rsidRPr="00A55622">
        <w:rPr>
          <w:rStyle w:val="Hyperlink"/>
        </w:rPr>
      </w:r>
      <w:r w:rsidR="0068732D" w:rsidRPr="00A55622">
        <w:rPr>
          <w:rStyle w:val="Hyperlink"/>
        </w:rPr>
        <w:fldChar w:fldCharType="separate"/>
      </w:r>
    </w:p>
    <w:p w14:paraId="17A5A880" w14:textId="423229ED" w:rsidR="00BF4547" w:rsidRPr="00A55622" w:rsidRDefault="00BF4547" w:rsidP="00A55622">
      <w:pPr>
        <w:pStyle w:val="BodyText2"/>
        <w:rPr>
          <w:rStyle w:val="Hyperlink"/>
        </w:rPr>
      </w:pPr>
      <w:r w:rsidRPr="00A55622">
        <w:rPr>
          <w:rStyle w:val="Hyperlink"/>
        </w:rPr>
        <w:t>NEI 99-02, Regulatory Assessment Performance Indicator Guideline</w:t>
      </w:r>
    </w:p>
    <w:p w14:paraId="699332FA" w14:textId="521AEF43" w:rsidR="00BF4547" w:rsidRPr="00A55622" w:rsidRDefault="0068732D" w:rsidP="00A55622">
      <w:pPr>
        <w:pStyle w:val="BodyText2"/>
        <w:rPr>
          <w:rStyle w:val="Hyperlink"/>
        </w:rPr>
      </w:pPr>
      <w:r w:rsidRPr="00A55622">
        <w:rPr>
          <w:rStyle w:val="Hyperlink"/>
        </w:rPr>
        <w:fldChar w:fldCharType="end"/>
      </w:r>
      <w:r w:rsidR="00BF4547" w:rsidRPr="00A55622">
        <w:rPr>
          <w:rStyle w:val="Hyperlink"/>
        </w:rPr>
        <w:fldChar w:fldCharType="begin"/>
      </w:r>
      <w:r w:rsidR="00B54CE1" w:rsidRPr="00A55622">
        <w:rPr>
          <w:rStyle w:val="Hyperlink"/>
        </w:rPr>
        <w:instrText>HYPERLINK "https://usnrc.sharepoint.com/teams/NRR-Performance-Indicators"</w:instrText>
      </w:r>
      <w:r w:rsidR="00BF4547" w:rsidRPr="00A55622">
        <w:rPr>
          <w:rStyle w:val="Hyperlink"/>
        </w:rPr>
      </w:r>
      <w:r w:rsidR="00BF4547" w:rsidRPr="00A55622">
        <w:rPr>
          <w:rStyle w:val="Hyperlink"/>
        </w:rPr>
        <w:fldChar w:fldCharType="separate"/>
      </w:r>
      <w:r w:rsidR="00BF4547" w:rsidRPr="00A55622">
        <w:rPr>
          <w:rStyle w:val="Hyperlink"/>
        </w:rPr>
        <w:t>NRR</w:t>
      </w:r>
      <w:r w:rsidR="00B54CE1" w:rsidRPr="00A55622">
        <w:rPr>
          <w:rStyle w:val="Hyperlink"/>
        </w:rPr>
        <w:t xml:space="preserve"> Performance Indicators (PIs) </w:t>
      </w:r>
      <w:r w:rsidR="00BF4547" w:rsidRPr="00A55622">
        <w:rPr>
          <w:rStyle w:val="Hyperlink"/>
        </w:rPr>
        <w:t>SharePoint Site</w:t>
      </w:r>
      <w:r w:rsidR="0070419D" w:rsidRPr="00A55622">
        <w:rPr>
          <w:rStyle w:val="Hyperlink"/>
        </w:rPr>
        <w:t xml:space="preserve"> (internal g</w:t>
      </w:r>
      <w:r w:rsidR="00BF4547" w:rsidRPr="00A55622">
        <w:rPr>
          <w:rStyle w:val="Hyperlink"/>
        </w:rPr>
        <w:t>uidance for inspectors)</w:t>
      </w:r>
    </w:p>
    <w:p w14:paraId="5858570D" w14:textId="70BDF456" w:rsidR="00BF4547" w:rsidRPr="00A55622" w:rsidRDefault="00BF4547" w:rsidP="00A55622">
      <w:pPr>
        <w:pStyle w:val="BodyText2"/>
        <w:rPr>
          <w:rStyle w:val="Hyperlink"/>
        </w:rPr>
      </w:pPr>
      <w:r w:rsidRPr="00A55622">
        <w:rPr>
          <w:rStyle w:val="Hyperlink"/>
        </w:rPr>
        <w:fldChar w:fldCharType="end"/>
      </w:r>
      <w:hyperlink r:id="rId13" w:history="1">
        <w:r w:rsidRPr="00A55622">
          <w:rPr>
            <w:rStyle w:val="Hyperlink"/>
          </w:rPr>
          <w:t>NUREG-1022, “Event Reporting Guidelines: 10 CFR 50.72 and 50.73"</w:t>
        </w:r>
      </w:hyperlink>
    </w:p>
    <w:p w14:paraId="1F50BD46" w14:textId="77777777" w:rsidR="00BF4547" w:rsidRPr="00A55622" w:rsidRDefault="00BF4547" w:rsidP="00A55622">
      <w:pPr>
        <w:pStyle w:val="BodyText2"/>
        <w:rPr>
          <w:rStyle w:val="Hyperlink"/>
        </w:rPr>
      </w:pPr>
      <w:hyperlink r:id="rId14" w:history="1">
        <w:r w:rsidRPr="00A55622">
          <w:rPr>
            <w:rStyle w:val="Hyperlink"/>
          </w:rPr>
          <w:t>IMC 0305, “Operating Reactor Assessment Program”</w:t>
        </w:r>
      </w:hyperlink>
    </w:p>
    <w:p w14:paraId="5BB3DF47" w14:textId="75A281FD" w:rsidR="00BF4547" w:rsidRPr="00A55622" w:rsidRDefault="00BF4547" w:rsidP="00A55622">
      <w:pPr>
        <w:pStyle w:val="BodyText2"/>
        <w:rPr>
          <w:rStyle w:val="Hyperlink"/>
        </w:rPr>
      </w:pPr>
      <w:hyperlink r:id="rId15" w:history="1">
        <w:r w:rsidRPr="00A55622">
          <w:rPr>
            <w:rStyle w:val="Hyperlink"/>
          </w:rPr>
          <w:t>IMC 0308, Attachment 1, “Technical Basis for Performance Indicators”</w:t>
        </w:r>
      </w:hyperlink>
    </w:p>
    <w:p w14:paraId="1E89A114" w14:textId="69C587ED" w:rsidR="00BF4547" w:rsidRPr="00913E2D" w:rsidRDefault="00913E2D" w:rsidP="00A55622">
      <w:pPr>
        <w:pStyle w:val="BodyText2"/>
        <w:rPr>
          <w:rStyle w:val="Hyperlink"/>
        </w:rPr>
      </w:pPr>
      <w:r>
        <w:rPr>
          <w:rStyle w:val="Hyperlink"/>
        </w:rPr>
        <w:fldChar w:fldCharType="begin"/>
      </w:r>
      <w:r>
        <w:rPr>
          <w:rStyle w:val="Hyperlink"/>
        </w:rPr>
        <w:instrText>HYPERLINK "https://www.nrc.gov/reading-rm/doc-collections/insp-manual/manual-chapter/index.html"</w:instrText>
      </w:r>
      <w:r>
        <w:rPr>
          <w:rStyle w:val="Hyperlink"/>
        </w:rPr>
      </w:r>
      <w:r>
        <w:rPr>
          <w:rStyle w:val="Hyperlink"/>
        </w:rPr>
        <w:fldChar w:fldCharType="separate"/>
      </w:r>
      <w:r w:rsidR="00BF4547" w:rsidRPr="00913E2D">
        <w:rPr>
          <w:rStyle w:val="Hyperlink"/>
        </w:rPr>
        <w:t>IMC 0308, Attachment 6, “Basis Document for Security Cornerstone of the Reactor Oversight Process”</w:t>
      </w:r>
    </w:p>
    <w:p w14:paraId="0CF4F691" w14:textId="4E905EA0" w:rsidR="00BF4547" w:rsidRPr="00A55622" w:rsidRDefault="00913E2D" w:rsidP="00A55622">
      <w:pPr>
        <w:pStyle w:val="BodyText2"/>
        <w:rPr>
          <w:rStyle w:val="Hyperlink"/>
        </w:rPr>
      </w:pPr>
      <w:r>
        <w:rPr>
          <w:rStyle w:val="Hyperlink"/>
        </w:rPr>
        <w:fldChar w:fldCharType="end"/>
      </w:r>
      <w:hyperlink r:id="rId16" w:history="1">
        <w:r w:rsidR="00BF4547" w:rsidRPr="00A55622">
          <w:rPr>
            <w:rStyle w:val="Hyperlink"/>
          </w:rPr>
          <w:t>IMC 0608, “Performance Indicator Program”</w:t>
        </w:r>
      </w:hyperlink>
    </w:p>
    <w:p w14:paraId="2CA3C7CF" w14:textId="77777777" w:rsidR="00BF4547" w:rsidRPr="00A55622" w:rsidRDefault="00BF4547" w:rsidP="00A55622">
      <w:pPr>
        <w:pStyle w:val="BodyText2"/>
        <w:rPr>
          <w:rStyle w:val="Hyperlink"/>
        </w:rPr>
      </w:pPr>
      <w:hyperlink r:id="rId17" w:history="1">
        <w:r w:rsidRPr="00A55622">
          <w:rPr>
            <w:rStyle w:val="Hyperlink"/>
          </w:rPr>
          <w:t>IMC 0612, Appendix B, “Issue Screening”</w:t>
        </w:r>
      </w:hyperlink>
    </w:p>
    <w:p w14:paraId="69166D43" w14:textId="318EAAC4" w:rsidR="00CE5961" w:rsidRDefault="0087344E" w:rsidP="00A55622">
      <w:pPr>
        <w:pStyle w:val="BodyText2"/>
      </w:pPr>
      <w:ins w:id="19" w:author="Author">
        <w:r>
          <w:fldChar w:fldCharType="begin"/>
        </w:r>
        <w:r>
          <w:instrText>HYPERLINK "http://www.nrc.gov/reading-rm/doc-collections/insp-manual/manual-chapter/"</w:instrText>
        </w:r>
        <w:r>
          <w:fldChar w:fldCharType="separate"/>
        </w:r>
        <w:r w:rsidR="003E4E27" w:rsidRPr="0087344E">
          <w:rPr>
            <w:rStyle w:val="Hyperlink"/>
          </w:rPr>
          <w:t>IMC 0801, “Inspection Program Feedback Process”</w:t>
        </w:r>
        <w:r>
          <w:fldChar w:fldCharType="end"/>
        </w:r>
      </w:ins>
    </w:p>
    <w:p w14:paraId="684DA4D6" w14:textId="76BA6DE2" w:rsidR="00BF4547" w:rsidRPr="00A55622" w:rsidRDefault="00BF4547" w:rsidP="00A55622">
      <w:pPr>
        <w:pStyle w:val="BodyText2"/>
        <w:rPr>
          <w:rStyle w:val="Hyperlink"/>
        </w:rPr>
      </w:pPr>
      <w:hyperlink r:id="rId18" w:history="1">
        <w:r w:rsidRPr="00A55622">
          <w:rPr>
            <w:rStyle w:val="Hyperlink"/>
          </w:rPr>
          <w:t>IP 71111.04, “Equipment Alignment”</w:t>
        </w:r>
      </w:hyperlink>
    </w:p>
    <w:p w14:paraId="3920E023" w14:textId="77777777" w:rsidR="00BF4547" w:rsidRPr="00A55622" w:rsidRDefault="00BF4547" w:rsidP="00A55622">
      <w:pPr>
        <w:pStyle w:val="BodyText2"/>
        <w:rPr>
          <w:rStyle w:val="Hyperlink"/>
        </w:rPr>
      </w:pPr>
      <w:hyperlink r:id="rId19" w:history="1">
        <w:r w:rsidRPr="00A55622">
          <w:rPr>
            <w:rStyle w:val="Hyperlink"/>
          </w:rPr>
          <w:t>IP 71111.12, “Maintenance Effectiveness”</w:t>
        </w:r>
      </w:hyperlink>
    </w:p>
    <w:p w14:paraId="5F411F18" w14:textId="77777777" w:rsidR="00BF4547" w:rsidRPr="00A55622" w:rsidRDefault="00BF4547" w:rsidP="00A55622">
      <w:pPr>
        <w:pStyle w:val="BodyText2"/>
        <w:rPr>
          <w:rStyle w:val="Hyperlink"/>
        </w:rPr>
      </w:pPr>
      <w:hyperlink r:id="rId20" w:history="1">
        <w:r w:rsidRPr="00A55622">
          <w:rPr>
            <w:rStyle w:val="Hyperlink"/>
          </w:rPr>
          <w:t>IP 71111.13, “Maintenance Risk Assessments and Emergent Work Control”</w:t>
        </w:r>
      </w:hyperlink>
    </w:p>
    <w:p w14:paraId="62D200AD" w14:textId="77777777" w:rsidR="00BF4547" w:rsidRPr="00A55622" w:rsidRDefault="00BF4547" w:rsidP="00A55622">
      <w:pPr>
        <w:pStyle w:val="BodyText2"/>
        <w:rPr>
          <w:rStyle w:val="Hyperlink"/>
        </w:rPr>
      </w:pPr>
      <w:r w:rsidRPr="00A55622">
        <w:rPr>
          <w:rStyle w:val="Hyperlink"/>
        </w:rPr>
        <w:fldChar w:fldCharType="begin"/>
      </w:r>
      <w:r w:rsidRPr="00A55622">
        <w:rPr>
          <w:rStyle w:val="Hyperlink"/>
        </w:rPr>
        <w:instrText xml:space="preserve"> HYPERLINK "http://www.nrc.gov/reading-rm/doc-collections/insp-manual/inspection-procedure/" </w:instrText>
      </w:r>
      <w:r w:rsidRPr="00A55622">
        <w:rPr>
          <w:rStyle w:val="Hyperlink"/>
        </w:rPr>
      </w:r>
      <w:r w:rsidRPr="00A55622">
        <w:rPr>
          <w:rStyle w:val="Hyperlink"/>
        </w:rPr>
        <w:fldChar w:fldCharType="separate"/>
      </w:r>
      <w:r w:rsidRPr="00A55622">
        <w:rPr>
          <w:rStyle w:val="Hyperlink"/>
        </w:rPr>
        <w:t>IP 71111.15, “Operability Determinations and Functionality Assessments”</w:t>
      </w:r>
    </w:p>
    <w:p w14:paraId="5D20E17A" w14:textId="08C6D507" w:rsidR="00BF4547" w:rsidRPr="00981D5B" w:rsidRDefault="00BF4547" w:rsidP="00A55622">
      <w:pPr>
        <w:pStyle w:val="BodyText2"/>
        <w:rPr>
          <w:rStyle w:val="Hyperlink"/>
          <w:color w:val="3333FF"/>
        </w:rPr>
      </w:pPr>
      <w:r w:rsidRPr="00A55622">
        <w:rPr>
          <w:rStyle w:val="Hyperlink"/>
        </w:rPr>
        <w:fldChar w:fldCharType="end"/>
      </w:r>
      <w:r w:rsidR="00E22C41" w:rsidRPr="00981D5B">
        <w:fldChar w:fldCharType="begin"/>
      </w:r>
      <w:r w:rsidR="00E22C41" w:rsidRPr="00981D5B">
        <w:rPr>
          <w:color w:val="3333FF"/>
        </w:rPr>
        <w:instrText>HYPERLINK "http://www.nrc.gov/reading-rm/doc-collections/insp-manual/inspection-procedure/"</w:instrText>
      </w:r>
      <w:r w:rsidR="00E22C41" w:rsidRPr="00981D5B">
        <w:fldChar w:fldCharType="separate"/>
      </w:r>
      <w:r w:rsidRPr="00981D5B">
        <w:rPr>
          <w:rStyle w:val="Hyperlink"/>
          <w:color w:val="3333FF"/>
        </w:rPr>
        <w:t>IP 71111.</w:t>
      </w:r>
      <w:ins w:id="20" w:author="Author">
        <w:r w:rsidR="007A7222" w:rsidRPr="00981D5B">
          <w:rPr>
            <w:rStyle w:val="Hyperlink"/>
            <w:color w:val="3333FF"/>
          </w:rPr>
          <w:t>24</w:t>
        </w:r>
      </w:ins>
      <w:r w:rsidRPr="00981D5B">
        <w:rPr>
          <w:rStyle w:val="Hyperlink"/>
          <w:color w:val="3333FF"/>
        </w:rPr>
        <w:t>, “</w:t>
      </w:r>
      <w:ins w:id="21" w:author="Author">
        <w:r w:rsidR="007A7222" w:rsidRPr="00981D5B">
          <w:rPr>
            <w:rStyle w:val="Hyperlink"/>
            <w:color w:val="3333FF"/>
          </w:rPr>
          <w:t>Testing and Maintenance of Equipment Important to Risk</w:t>
        </w:r>
      </w:ins>
      <w:r w:rsidRPr="00981D5B">
        <w:rPr>
          <w:rStyle w:val="Hyperlink"/>
          <w:color w:val="3333FF"/>
        </w:rPr>
        <w:t>”</w:t>
      </w:r>
      <w:r w:rsidR="00E22C41" w:rsidRPr="00981D5B">
        <w:rPr>
          <w:rStyle w:val="Hyperlink"/>
          <w:color w:val="3333FF"/>
        </w:rPr>
        <w:fldChar w:fldCharType="end"/>
      </w:r>
    </w:p>
    <w:p w14:paraId="581F9C48" w14:textId="77777777" w:rsidR="00BF4547" w:rsidRPr="00A55622" w:rsidRDefault="00BF4547" w:rsidP="00A55622">
      <w:pPr>
        <w:pStyle w:val="BodyText2"/>
        <w:rPr>
          <w:rStyle w:val="Hyperlink"/>
        </w:rPr>
      </w:pPr>
      <w:hyperlink r:id="rId21" w:history="1">
        <w:r w:rsidRPr="00A55622">
          <w:rPr>
            <w:rStyle w:val="Hyperlink"/>
          </w:rPr>
          <w:t>IP 71114.01, “Exercise Evaluation”</w:t>
        </w:r>
      </w:hyperlink>
    </w:p>
    <w:p w14:paraId="68D6748C" w14:textId="77777777" w:rsidR="00B4168D" w:rsidRPr="00A55622" w:rsidRDefault="00BF4547" w:rsidP="00A55622">
      <w:pPr>
        <w:pStyle w:val="BodyText2"/>
        <w:rPr>
          <w:rStyle w:val="Hyperlink"/>
        </w:rPr>
      </w:pPr>
      <w:hyperlink r:id="rId22" w:history="1">
        <w:r w:rsidRPr="00A55622">
          <w:rPr>
            <w:rStyle w:val="Hyperlink"/>
          </w:rPr>
          <w:t>IP 71114.06, “Drill Evaluation”</w:t>
        </w:r>
      </w:hyperlink>
    </w:p>
    <w:p w14:paraId="34C4F363" w14:textId="77777777" w:rsidR="00BF4547" w:rsidRPr="00A55622" w:rsidRDefault="00BF4547" w:rsidP="00A55622">
      <w:pPr>
        <w:pStyle w:val="BodyText2"/>
      </w:pPr>
      <w:hyperlink r:id="rId23" w:history="1">
        <w:r w:rsidRPr="00A55622">
          <w:rPr>
            <w:rStyle w:val="Hyperlink"/>
          </w:rPr>
          <w:t>IP 71124.06, “Radioactive Gaseous and Liquid Effluent Treatment”</w:t>
        </w:r>
      </w:hyperlink>
    </w:p>
    <w:p w14:paraId="2F24DDB7" w14:textId="77777777" w:rsidR="00BF4547" w:rsidRPr="00A55622" w:rsidRDefault="00BF4547" w:rsidP="00A55622">
      <w:pPr>
        <w:pStyle w:val="BodyText2"/>
        <w:rPr>
          <w:rStyle w:val="Hyperlink"/>
        </w:rPr>
      </w:pPr>
      <w:hyperlink r:id="rId24" w:history="1">
        <w:r w:rsidRPr="00A55622">
          <w:rPr>
            <w:rStyle w:val="Hyperlink"/>
          </w:rPr>
          <w:t>IP 71150, “Discrepant or Unreported Performance Indicator Data”</w:t>
        </w:r>
      </w:hyperlink>
    </w:p>
    <w:p w14:paraId="0C9BBA9F" w14:textId="77777777" w:rsidR="00BF4547" w:rsidRPr="00A55622" w:rsidRDefault="00BF4547" w:rsidP="00A55622">
      <w:pPr>
        <w:pStyle w:val="BodyText2"/>
        <w:rPr>
          <w:rStyle w:val="Hyperlink"/>
        </w:rPr>
      </w:pPr>
      <w:r w:rsidRPr="00A55622">
        <w:rPr>
          <w:rStyle w:val="Hyperlink"/>
        </w:rPr>
        <w:fldChar w:fldCharType="begin"/>
      </w:r>
      <w:r w:rsidRPr="00A55622">
        <w:rPr>
          <w:rStyle w:val="Hyperlink"/>
        </w:rPr>
        <w:instrText xml:space="preserve"> HYPERLINK "http://www.nrc.gov/reading-rm/doc-collections/insp-manual/inspection-procedure/" </w:instrText>
      </w:r>
      <w:r w:rsidRPr="00A55622">
        <w:rPr>
          <w:rStyle w:val="Hyperlink"/>
        </w:rPr>
      </w:r>
      <w:r w:rsidRPr="00A55622">
        <w:rPr>
          <w:rStyle w:val="Hyperlink"/>
        </w:rPr>
        <w:fldChar w:fldCharType="separate"/>
      </w:r>
      <w:r w:rsidRPr="00A55622">
        <w:rPr>
          <w:rStyle w:val="Hyperlink"/>
        </w:rPr>
        <w:t>IP 71153, “Follow-up of Events and Notices of Enforcement Discretion”</w:t>
      </w:r>
    </w:p>
    <w:p w14:paraId="076C514D" w14:textId="047D1BF0" w:rsidR="00BF4547" w:rsidRPr="00A55622" w:rsidRDefault="00BF4547" w:rsidP="009319D2">
      <w:pPr>
        <w:pStyle w:val="BodyText2"/>
      </w:pPr>
      <w:r w:rsidRPr="00A55622">
        <w:rPr>
          <w:rStyle w:val="Hyperlink"/>
        </w:rPr>
        <w:fldChar w:fldCharType="end"/>
      </w:r>
      <w:hyperlink r:id="rId25" w:history="1">
        <w:r w:rsidRPr="00A55622">
          <w:rPr>
            <w:rStyle w:val="Hyperlink"/>
          </w:rPr>
          <w:t>NRC Enforcement Policy</w:t>
        </w:r>
      </w:hyperlink>
    </w:p>
    <w:p w14:paraId="48E3B7A7" w14:textId="7FDB9EFA" w:rsidR="00BF4547" w:rsidRPr="00A55622" w:rsidRDefault="00BF4547" w:rsidP="009319D2">
      <w:pPr>
        <w:pStyle w:val="BodyText2"/>
      </w:pPr>
      <w:r w:rsidRPr="00A55622">
        <w:t>RIS 2000-08, Revision 1, “Voluntary Submission of Performance Indicator Data</w:t>
      </w:r>
      <w:r w:rsidR="00EA45B3">
        <w:t>”</w:t>
      </w:r>
    </w:p>
    <w:p w14:paraId="6290F41B" w14:textId="00497038" w:rsidR="005C784D" w:rsidRPr="00344BB2" w:rsidRDefault="005C784D" w:rsidP="009319D2">
      <w:pPr>
        <w:pStyle w:val="END"/>
      </w:pPr>
      <w:r w:rsidRPr="00344BB2">
        <w:t>END</w:t>
      </w:r>
    </w:p>
    <w:p w14:paraId="6DF1914A" w14:textId="77777777" w:rsidR="005C784D" w:rsidRPr="00AE19AC" w:rsidRDefault="005C784D" w:rsidP="001C0AFE">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s>
        <w:sectPr w:rsidR="005C784D" w:rsidRPr="00AE19AC" w:rsidSect="00B163BD">
          <w:footerReference w:type="default" r:id="rId26"/>
          <w:pgSz w:w="12240" w:h="15840"/>
          <w:pgMar w:top="1440" w:right="1440" w:bottom="1440" w:left="1440" w:header="720" w:footer="720" w:gutter="0"/>
          <w:cols w:space="720"/>
          <w:noEndnote/>
          <w:docGrid w:linePitch="326"/>
        </w:sectPr>
      </w:pPr>
    </w:p>
    <w:p w14:paraId="3BA89086" w14:textId="07102E90" w:rsidR="005C784D" w:rsidRPr="00AE19AC" w:rsidRDefault="005C784D" w:rsidP="00697689">
      <w:pPr>
        <w:pStyle w:val="attachmenttitle"/>
      </w:pPr>
      <w:r w:rsidRPr="00AE19AC">
        <w:lastRenderedPageBreak/>
        <w:t xml:space="preserve">Attachment </w:t>
      </w:r>
      <w:r>
        <w:t>1</w:t>
      </w:r>
      <w:r w:rsidR="00697689">
        <w:t xml:space="preserve">: </w:t>
      </w:r>
      <w:r w:rsidRPr="00697689">
        <w:t>Revision History for IP 71151</w:t>
      </w:r>
    </w:p>
    <w:tbl>
      <w:tblPr>
        <w:tblStyle w:val="IM"/>
        <w:tblW w:w="12960" w:type="dxa"/>
        <w:tblLayout w:type="fixed"/>
        <w:tblLook w:val="0000" w:firstRow="0" w:lastRow="0" w:firstColumn="0" w:lastColumn="0" w:noHBand="0" w:noVBand="0"/>
      </w:tblPr>
      <w:tblGrid>
        <w:gridCol w:w="1435"/>
        <w:gridCol w:w="1710"/>
        <w:gridCol w:w="5670"/>
        <w:gridCol w:w="1620"/>
        <w:gridCol w:w="2525"/>
      </w:tblGrid>
      <w:tr w:rsidR="005C784D" w:rsidRPr="00AE19AC" w14:paraId="6461DCE8" w14:textId="77777777" w:rsidTr="0095484B">
        <w:trPr>
          <w:trHeight w:val="20"/>
        </w:trPr>
        <w:tc>
          <w:tcPr>
            <w:tcW w:w="1435" w:type="dxa"/>
          </w:tcPr>
          <w:p w14:paraId="14A0F425" w14:textId="77777777" w:rsidR="005C784D" w:rsidRPr="00AE19AC" w:rsidRDefault="005C784D" w:rsidP="00417288">
            <w:pPr>
              <w:pStyle w:val="BodyText-table"/>
            </w:pPr>
            <w:r w:rsidRPr="00AE19AC">
              <w:t>Commitment Tracking Number</w:t>
            </w:r>
          </w:p>
        </w:tc>
        <w:tc>
          <w:tcPr>
            <w:tcW w:w="1710" w:type="dxa"/>
          </w:tcPr>
          <w:p w14:paraId="7DC2E935" w14:textId="77777777" w:rsidR="005C784D" w:rsidRDefault="005C784D" w:rsidP="00417288">
            <w:pPr>
              <w:pStyle w:val="BodyText-table"/>
            </w:pPr>
            <w:r>
              <w:t>Accession Number</w:t>
            </w:r>
          </w:p>
          <w:p w14:paraId="3979982E" w14:textId="77777777" w:rsidR="005C784D" w:rsidRDefault="005C784D" w:rsidP="00417288">
            <w:pPr>
              <w:pStyle w:val="BodyText-table"/>
            </w:pPr>
            <w:r w:rsidRPr="00AE19AC">
              <w:t>Issue Date</w:t>
            </w:r>
          </w:p>
          <w:p w14:paraId="08CFF55B" w14:textId="77777777" w:rsidR="005C784D" w:rsidRPr="00AE19AC" w:rsidRDefault="005C784D" w:rsidP="00417288">
            <w:pPr>
              <w:pStyle w:val="BodyText-table"/>
            </w:pPr>
            <w:r>
              <w:t>Change Notice</w:t>
            </w:r>
          </w:p>
        </w:tc>
        <w:tc>
          <w:tcPr>
            <w:tcW w:w="5670" w:type="dxa"/>
          </w:tcPr>
          <w:p w14:paraId="2D0452F7" w14:textId="77777777" w:rsidR="005C784D" w:rsidRPr="00AE19AC" w:rsidRDefault="005C784D" w:rsidP="00417288">
            <w:pPr>
              <w:pStyle w:val="BodyText-table"/>
            </w:pPr>
            <w:r w:rsidRPr="00AE19AC">
              <w:t>Description of Change</w:t>
            </w:r>
          </w:p>
        </w:tc>
        <w:tc>
          <w:tcPr>
            <w:tcW w:w="1620" w:type="dxa"/>
          </w:tcPr>
          <w:p w14:paraId="19EF9C55" w14:textId="77777777" w:rsidR="005C784D" w:rsidRPr="00AE19AC" w:rsidRDefault="005C784D" w:rsidP="00417288">
            <w:pPr>
              <w:pStyle w:val="BodyText-table"/>
            </w:pPr>
            <w:r>
              <w:t>Description of Training Required and</w:t>
            </w:r>
            <w:r w:rsidRPr="00AE19AC">
              <w:t xml:space="preserve"> Completion Date</w:t>
            </w:r>
          </w:p>
        </w:tc>
        <w:tc>
          <w:tcPr>
            <w:tcW w:w="2525" w:type="dxa"/>
          </w:tcPr>
          <w:p w14:paraId="184D311D" w14:textId="2B07ECD8" w:rsidR="005C784D" w:rsidRPr="00AE19AC" w:rsidRDefault="005C784D" w:rsidP="00417288">
            <w:pPr>
              <w:pStyle w:val="BodyText-table"/>
            </w:pPr>
            <w:r w:rsidRPr="00AE19AC">
              <w:t xml:space="preserve">Comment </w:t>
            </w:r>
            <w:r w:rsidR="00315F7F">
              <w:t xml:space="preserve">Resolution </w:t>
            </w:r>
            <w:r>
              <w:t xml:space="preserve">and </w:t>
            </w:r>
            <w:r w:rsidR="00315F7F">
              <w:t xml:space="preserve">Closed </w:t>
            </w:r>
            <w:r>
              <w:t xml:space="preserve">Feedback </w:t>
            </w:r>
            <w:r w:rsidR="00315F7F">
              <w:t>Form</w:t>
            </w:r>
            <w:r w:rsidRPr="00AE19AC">
              <w:t xml:space="preserve"> Accession Number</w:t>
            </w:r>
            <w:r>
              <w:t xml:space="preserve"> (Pre-Decisional, Non-Public</w:t>
            </w:r>
            <w:r w:rsidR="00800D0A">
              <w:t xml:space="preserve"> Information</w:t>
            </w:r>
            <w:r>
              <w:t>)</w:t>
            </w:r>
          </w:p>
        </w:tc>
      </w:tr>
      <w:tr w:rsidR="005C784D" w:rsidRPr="00AE19AC" w14:paraId="039E07A8" w14:textId="77777777" w:rsidTr="0095484B">
        <w:trPr>
          <w:trHeight w:val="20"/>
          <w:tblHeader w:val="0"/>
        </w:trPr>
        <w:tc>
          <w:tcPr>
            <w:tcW w:w="1435" w:type="dxa"/>
          </w:tcPr>
          <w:p w14:paraId="1964930A" w14:textId="77777777" w:rsidR="005C784D" w:rsidRPr="00AE19AC" w:rsidRDefault="005C784D" w:rsidP="00417288">
            <w:pPr>
              <w:pStyle w:val="BodyText-table"/>
            </w:pPr>
            <w:r w:rsidRPr="00AE19AC">
              <w:t>N/A</w:t>
            </w:r>
          </w:p>
        </w:tc>
        <w:tc>
          <w:tcPr>
            <w:tcW w:w="1710" w:type="dxa"/>
          </w:tcPr>
          <w:p w14:paraId="4269A98B" w14:textId="77777777" w:rsidR="005C784D" w:rsidRPr="00AE19AC" w:rsidRDefault="005C784D" w:rsidP="00417288">
            <w:pPr>
              <w:pStyle w:val="BodyText-table"/>
            </w:pPr>
            <w:r w:rsidRPr="00AE19AC">
              <w:t>04/03/00</w:t>
            </w:r>
          </w:p>
          <w:p w14:paraId="6A9A1B33" w14:textId="5107213E" w:rsidR="002701DF" w:rsidRPr="002701DF" w:rsidRDefault="005C784D" w:rsidP="00417288">
            <w:pPr>
              <w:pStyle w:val="BodyText-table"/>
            </w:pPr>
            <w:r w:rsidRPr="00AE19AC">
              <w:t>CN 00-003</w:t>
            </w:r>
          </w:p>
        </w:tc>
        <w:tc>
          <w:tcPr>
            <w:tcW w:w="5670" w:type="dxa"/>
          </w:tcPr>
          <w:p w14:paraId="35126E56" w14:textId="77777777" w:rsidR="005C784D" w:rsidRPr="00AE19AC" w:rsidRDefault="005C784D" w:rsidP="00417288">
            <w:pPr>
              <w:pStyle w:val="BodyText-table"/>
            </w:pPr>
            <w:r w:rsidRPr="00AE19AC">
              <w:t>Initial Issuance.</w:t>
            </w:r>
          </w:p>
        </w:tc>
        <w:tc>
          <w:tcPr>
            <w:tcW w:w="1620" w:type="dxa"/>
          </w:tcPr>
          <w:p w14:paraId="1F1FA7EB" w14:textId="77777777" w:rsidR="005C784D" w:rsidRPr="00AE19AC" w:rsidRDefault="005C784D" w:rsidP="00417288">
            <w:pPr>
              <w:pStyle w:val="BodyText-table"/>
            </w:pPr>
          </w:p>
        </w:tc>
        <w:tc>
          <w:tcPr>
            <w:tcW w:w="2525" w:type="dxa"/>
          </w:tcPr>
          <w:p w14:paraId="1C79B193" w14:textId="77777777" w:rsidR="005C784D" w:rsidRPr="00AE19AC" w:rsidRDefault="005C784D" w:rsidP="00417288">
            <w:pPr>
              <w:pStyle w:val="BodyText-table"/>
            </w:pPr>
          </w:p>
        </w:tc>
      </w:tr>
      <w:tr w:rsidR="005C784D" w:rsidRPr="00AE19AC" w14:paraId="3E35DF89" w14:textId="77777777" w:rsidTr="0095484B">
        <w:trPr>
          <w:trHeight w:val="20"/>
          <w:tblHeader w:val="0"/>
        </w:trPr>
        <w:tc>
          <w:tcPr>
            <w:tcW w:w="1435" w:type="dxa"/>
          </w:tcPr>
          <w:p w14:paraId="609874CC" w14:textId="77777777" w:rsidR="005C784D" w:rsidRPr="00AE19AC" w:rsidRDefault="005C784D" w:rsidP="00417288">
            <w:pPr>
              <w:pStyle w:val="BodyText-table"/>
            </w:pPr>
            <w:r w:rsidRPr="00AE19AC">
              <w:t>N/A</w:t>
            </w:r>
          </w:p>
        </w:tc>
        <w:tc>
          <w:tcPr>
            <w:tcW w:w="1710" w:type="dxa"/>
          </w:tcPr>
          <w:p w14:paraId="373754B5" w14:textId="77777777" w:rsidR="00AB5782" w:rsidRDefault="00AB5782" w:rsidP="00417288">
            <w:pPr>
              <w:pStyle w:val="BodyText-table"/>
            </w:pPr>
            <w:r w:rsidRPr="00AE19AC">
              <w:t>ML010820202</w:t>
            </w:r>
          </w:p>
          <w:p w14:paraId="53C59BDC" w14:textId="60B987C8" w:rsidR="005C784D" w:rsidRPr="00AE19AC" w:rsidRDefault="005C784D" w:rsidP="00417288">
            <w:pPr>
              <w:pStyle w:val="BodyText-table"/>
            </w:pPr>
            <w:r w:rsidRPr="00AE19AC">
              <w:t>03/06/01</w:t>
            </w:r>
          </w:p>
          <w:p w14:paraId="1A41BE49" w14:textId="06D1E9B1" w:rsidR="002701DF" w:rsidRPr="002701DF" w:rsidRDefault="005C784D" w:rsidP="00417288">
            <w:pPr>
              <w:pStyle w:val="BodyText-table"/>
            </w:pPr>
            <w:r w:rsidRPr="00AE19AC">
              <w:t>CN 01-006</w:t>
            </w:r>
          </w:p>
        </w:tc>
        <w:tc>
          <w:tcPr>
            <w:tcW w:w="5670" w:type="dxa"/>
          </w:tcPr>
          <w:p w14:paraId="672DB396" w14:textId="77777777" w:rsidR="005C784D" w:rsidRPr="00AE19AC" w:rsidRDefault="005C784D" w:rsidP="00417288">
            <w:pPr>
              <w:pStyle w:val="BodyText-table"/>
            </w:pPr>
            <w:r w:rsidRPr="00AE19AC">
              <w:t>Revised to provide improved guidance on how to conduct PI verification inspections and how to document the inspection findings.</w:t>
            </w:r>
          </w:p>
        </w:tc>
        <w:tc>
          <w:tcPr>
            <w:tcW w:w="1620" w:type="dxa"/>
          </w:tcPr>
          <w:p w14:paraId="5F4F5CC1" w14:textId="77777777" w:rsidR="005C784D" w:rsidRPr="00AE19AC" w:rsidRDefault="005C784D" w:rsidP="00417288">
            <w:pPr>
              <w:pStyle w:val="BodyText-table"/>
            </w:pPr>
          </w:p>
        </w:tc>
        <w:tc>
          <w:tcPr>
            <w:tcW w:w="2525" w:type="dxa"/>
          </w:tcPr>
          <w:p w14:paraId="02A63B19" w14:textId="77777777" w:rsidR="005C784D" w:rsidRPr="00AE19AC" w:rsidRDefault="005C784D" w:rsidP="00417288">
            <w:pPr>
              <w:pStyle w:val="BodyText-table"/>
            </w:pPr>
          </w:p>
        </w:tc>
      </w:tr>
      <w:tr w:rsidR="005C784D" w:rsidRPr="00AE19AC" w14:paraId="4B5D8A2E" w14:textId="77777777" w:rsidTr="0095484B">
        <w:trPr>
          <w:trHeight w:val="20"/>
          <w:tblHeader w:val="0"/>
        </w:trPr>
        <w:tc>
          <w:tcPr>
            <w:tcW w:w="1435" w:type="dxa"/>
          </w:tcPr>
          <w:p w14:paraId="33CD601E" w14:textId="77777777" w:rsidR="005C784D" w:rsidRPr="00AE19AC" w:rsidRDefault="005C784D" w:rsidP="00417288">
            <w:pPr>
              <w:pStyle w:val="BodyText-table"/>
            </w:pPr>
            <w:r w:rsidRPr="00AE19AC">
              <w:t>N/A</w:t>
            </w:r>
          </w:p>
        </w:tc>
        <w:tc>
          <w:tcPr>
            <w:tcW w:w="1710" w:type="dxa"/>
          </w:tcPr>
          <w:p w14:paraId="7B01A258" w14:textId="16F9E140" w:rsidR="00AB5782" w:rsidRDefault="00AB5782" w:rsidP="00417288">
            <w:pPr>
              <w:pStyle w:val="BodyText-table"/>
            </w:pPr>
            <w:r w:rsidRPr="00AE19AC">
              <w:t>ML021190711</w:t>
            </w:r>
          </w:p>
          <w:p w14:paraId="68ED251B" w14:textId="77777777" w:rsidR="005C784D" w:rsidRPr="00AE19AC" w:rsidRDefault="005C784D" w:rsidP="00417288">
            <w:pPr>
              <w:pStyle w:val="BodyText-table"/>
            </w:pPr>
            <w:r w:rsidRPr="00AE19AC">
              <w:t>04/16/02</w:t>
            </w:r>
          </w:p>
          <w:p w14:paraId="04EC42EB" w14:textId="53A75D54" w:rsidR="002701DF" w:rsidRPr="002701DF" w:rsidRDefault="005C784D" w:rsidP="00417288">
            <w:pPr>
              <w:pStyle w:val="BodyText-table"/>
            </w:pPr>
            <w:r w:rsidRPr="00AE19AC">
              <w:t>CN 02-017</w:t>
            </w:r>
          </w:p>
        </w:tc>
        <w:tc>
          <w:tcPr>
            <w:tcW w:w="5670" w:type="dxa"/>
          </w:tcPr>
          <w:p w14:paraId="76CFEA3D" w14:textId="77777777" w:rsidR="005C784D" w:rsidRPr="00AE19AC" w:rsidRDefault="005C784D" w:rsidP="00417288">
            <w:pPr>
              <w:pStyle w:val="BodyText-table"/>
            </w:pPr>
            <w:r w:rsidRPr="00AE19AC">
              <w:t>Added clarification for PI verification inspections at multi-unit sites and guidance for SSU when the time of the failure is unknown. CN 02-017</w:t>
            </w:r>
          </w:p>
        </w:tc>
        <w:tc>
          <w:tcPr>
            <w:tcW w:w="1620" w:type="dxa"/>
          </w:tcPr>
          <w:p w14:paraId="215A2132" w14:textId="77777777" w:rsidR="005C784D" w:rsidRPr="00AE19AC" w:rsidRDefault="005C784D" w:rsidP="00417288">
            <w:pPr>
              <w:pStyle w:val="BodyText-table"/>
            </w:pPr>
          </w:p>
        </w:tc>
        <w:tc>
          <w:tcPr>
            <w:tcW w:w="2525" w:type="dxa"/>
          </w:tcPr>
          <w:p w14:paraId="19B83888" w14:textId="77777777" w:rsidR="005C784D" w:rsidRPr="00AE19AC" w:rsidRDefault="005C784D" w:rsidP="00417288">
            <w:pPr>
              <w:pStyle w:val="BodyText-table"/>
            </w:pPr>
          </w:p>
        </w:tc>
      </w:tr>
      <w:tr w:rsidR="005C784D" w:rsidRPr="00AE19AC" w14:paraId="614DFCE9" w14:textId="77777777" w:rsidTr="0095484B">
        <w:trPr>
          <w:trHeight w:val="20"/>
          <w:tblHeader w:val="0"/>
        </w:trPr>
        <w:tc>
          <w:tcPr>
            <w:tcW w:w="1435" w:type="dxa"/>
          </w:tcPr>
          <w:p w14:paraId="5E8AD935" w14:textId="77777777" w:rsidR="005C784D" w:rsidRPr="00AE19AC" w:rsidRDefault="005C784D" w:rsidP="00417288">
            <w:pPr>
              <w:pStyle w:val="BodyText-table"/>
            </w:pPr>
            <w:r w:rsidRPr="00AE19AC">
              <w:t>N/A</w:t>
            </w:r>
          </w:p>
        </w:tc>
        <w:tc>
          <w:tcPr>
            <w:tcW w:w="1710" w:type="dxa"/>
          </w:tcPr>
          <w:p w14:paraId="2469E94E" w14:textId="6E2A4EA6" w:rsidR="00AB5782" w:rsidRDefault="00AB5782" w:rsidP="00417288">
            <w:pPr>
              <w:pStyle w:val="BodyText-table"/>
            </w:pPr>
            <w:r w:rsidRPr="00AE19AC">
              <w:t>ML040210349</w:t>
            </w:r>
          </w:p>
          <w:p w14:paraId="0FBB9F92" w14:textId="77777777" w:rsidR="005C784D" w:rsidRPr="00AE19AC" w:rsidRDefault="005C784D" w:rsidP="00417288">
            <w:pPr>
              <w:pStyle w:val="BodyText-table"/>
            </w:pPr>
            <w:r w:rsidRPr="00AE19AC">
              <w:t>12/16/03</w:t>
            </w:r>
          </w:p>
          <w:p w14:paraId="1B52127C" w14:textId="5BCE3977" w:rsidR="002701DF" w:rsidRPr="002701DF" w:rsidRDefault="005C784D" w:rsidP="00417288">
            <w:pPr>
              <w:pStyle w:val="BodyText-table"/>
            </w:pPr>
            <w:r w:rsidRPr="00AE19AC">
              <w:t>CN 03-041</w:t>
            </w:r>
          </w:p>
        </w:tc>
        <w:tc>
          <w:tcPr>
            <w:tcW w:w="5670" w:type="dxa"/>
          </w:tcPr>
          <w:p w14:paraId="369BEAA7" w14:textId="65193A74" w:rsidR="005C784D" w:rsidRPr="00AE19AC" w:rsidRDefault="005C784D" w:rsidP="00417288">
            <w:pPr>
              <w:pStyle w:val="BodyText-table"/>
            </w:pPr>
            <w:r w:rsidRPr="00AE19AC">
              <w:t>Clarified that each performance indicator for all units will be verified once a year.</w:t>
            </w:r>
          </w:p>
          <w:p w14:paraId="1685C6B6" w14:textId="77777777" w:rsidR="005C784D" w:rsidRPr="00AE19AC" w:rsidRDefault="005C784D" w:rsidP="00417288">
            <w:pPr>
              <w:pStyle w:val="BodyText-table"/>
            </w:pPr>
            <w:r w:rsidRPr="00AE19AC">
              <w:t>CN 03-041</w:t>
            </w:r>
          </w:p>
        </w:tc>
        <w:tc>
          <w:tcPr>
            <w:tcW w:w="1620" w:type="dxa"/>
          </w:tcPr>
          <w:p w14:paraId="2524F6E1" w14:textId="77777777" w:rsidR="005C784D" w:rsidRPr="00AE19AC" w:rsidRDefault="005C784D" w:rsidP="00417288">
            <w:pPr>
              <w:pStyle w:val="BodyText-table"/>
            </w:pPr>
          </w:p>
        </w:tc>
        <w:tc>
          <w:tcPr>
            <w:tcW w:w="2525" w:type="dxa"/>
          </w:tcPr>
          <w:p w14:paraId="161FE983" w14:textId="77777777" w:rsidR="005C784D" w:rsidRPr="00AE19AC" w:rsidRDefault="005C784D" w:rsidP="00417288">
            <w:pPr>
              <w:pStyle w:val="BodyText-table"/>
            </w:pPr>
          </w:p>
        </w:tc>
      </w:tr>
      <w:tr w:rsidR="005C784D" w:rsidRPr="00AE19AC" w14:paraId="07C67D70" w14:textId="77777777" w:rsidTr="0095484B">
        <w:trPr>
          <w:trHeight w:val="20"/>
          <w:tblHeader w:val="0"/>
        </w:trPr>
        <w:tc>
          <w:tcPr>
            <w:tcW w:w="1435" w:type="dxa"/>
          </w:tcPr>
          <w:p w14:paraId="07EC6AF0" w14:textId="77777777" w:rsidR="005C784D" w:rsidRPr="00AE19AC" w:rsidRDefault="005C784D" w:rsidP="00417288">
            <w:pPr>
              <w:pStyle w:val="BodyText-table"/>
            </w:pPr>
            <w:r w:rsidRPr="00AE19AC">
              <w:t>N/A</w:t>
            </w:r>
          </w:p>
        </w:tc>
        <w:tc>
          <w:tcPr>
            <w:tcW w:w="1710" w:type="dxa"/>
          </w:tcPr>
          <w:p w14:paraId="1032E478" w14:textId="0B7382D9" w:rsidR="00AB5782" w:rsidRDefault="00AB5782" w:rsidP="00417288">
            <w:pPr>
              <w:pStyle w:val="BodyText-table"/>
            </w:pPr>
            <w:r w:rsidRPr="00AE19AC">
              <w:t>ML042680395</w:t>
            </w:r>
          </w:p>
          <w:p w14:paraId="13CF2912" w14:textId="77777777" w:rsidR="005C784D" w:rsidRPr="00AE19AC" w:rsidRDefault="005C784D" w:rsidP="00417288">
            <w:pPr>
              <w:pStyle w:val="BodyText-table"/>
            </w:pPr>
            <w:r w:rsidRPr="00AE19AC">
              <w:t>10/06/04</w:t>
            </w:r>
          </w:p>
          <w:p w14:paraId="4F1A4599" w14:textId="2357F0CE" w:rsidR="002701DF" w:rsidRPr="002701DF" w:rsidRDefault="005C784D" w:rsidP="00417288">
            <w:pPr>
              <w:pStyle w:val="BodyText-table"/>
            </w:pPr>
            <w:r w:rsidRPr="00AE19AC">
              <w:t>CN 04-025</w:t>
            </w:r>
          </w:p>
        </w:tc>
        <w:tc>
          <w:tcPr>
            <w:tcW w:w="5670" w:type="dxa"/>
          </w:tcPr>
          <w:p w14:paraId="3DECE130" w14:textId="159D456F" w:rsidR="005C784D" w:rsidRPr="00AE19AC" w:rsidRDefault="005C784D" w:rsidP="00417288">
            <w:pPr>
              <w:pStyle w:val="BodyText-table"/>
            </w:pPr>
            <w:r w:rsidRPr="00AE19AC">
              <w:t xml:space="preserve">Deleted security-related information from the procedure; procedure completion section to document the minimum sample size. CN 04-025. </w:t>
            </w:r>
          </w:p>
        </w:tc>
        <w:tc>
          <w:tcPr>
            <w:tcW w:w="1620" w:type="dxa"/>
          </w:tcPr>
          <w:p w14:paraId="4387C9C6" w14:textId="77777777" w:rsidR="005C784D" w:rsidRPr="00AE19AC" w:rsidRDefault="005C784D" w:rsidP="00417288">
            <w:pPr>
              <w:pStyle w:val="BodyText-table"/>
            </w:pPr>
          </w:p>
        </w:tc>
        <w:tc>
          <w:tcPr>
            <w:tcW w:w="2525" w:type="dxa"/>
          </w:tcPr>
          <w:p w14:paraId="4B549AE1" w14:textId="77777777" w:rsidR="005C784D" w:rsidRPr="00AE19AC" w:rsidRDefault="005C784D" w:rsidP="00417288">
            <w:pPr>
              <w:pStyle w:val="BodyText-table"/>
            </w:pPr>
          </w:p>
        </w:tc>
      </w:tr>
      <w:tr w:rsidR="005C784D" w:rsidRPr="00AE19AC" w14:paraId="59623C09" w14:textId="77777777" w:rsidTr="0095484B">
        <w:trPr>
          <w:trHeight w:val="20"/>
          <w:tblHeader w:val="0"/>
        </w:trPr>
        <w:tc>
          <w:tcPr>
            <w:tcW w:w="1435" w:type="dxa"/>
          </w:tcPr>
          <w:p w14:paraId="64C6E10A" w14:textId="77777777" w:rsidR="005C784D" w:rsidRPr="00AE19AC" w:rsidRDefault="005C784D" w:rsidP="00417288">
            <w:pPr>
              <w:pStyle w:val="BodyText-table"/>
            </w:pPr>
            <w:r w:rsidRPr="00AE19AC">
              <w:t>N/A</w:t>
            </w:r>
          </w:p>
        </w:tc>
        <w:tc>
          <w:tcPr>
            <w:tcW w:w="1710" w:type="dxa"/>
          </w:tcPr>
          <w:p w14:paraId="4197E759" w14:textId="77777777" w:rsidR="00642F5B" w:rsidRDefault="00AB5782" w:rsidP="00417288">
            <w:pPr>
              <w:pStyle w:val="BodyText-table"/>
            </w:pPr>
            <w:r w:rsidRPr="00AE19AC">
              <w:t>ML062790146</w:t>
            </w:r>
          </w:p>
          <w:p w14:paraId="3CB4350B" w14:textId="7B931BB1" w:rsidR="005C784D" w:rsidRPr="00AE19AC" w:rsidRDefault="005C784D" w:rsidP="00417288">
            <w:pPr>
              <w:pStyle w:val="BodyText-table"/>
            </w:pPr>
            <w:r w:rsidRPr="00AE19AC">
              <w:t>01/04/07</w:t>
            </w:r>
          </w:p>
          <w:p w14:paraId="55514A44" w14:textId="7C7543C9" w:rsidR="005C784D" w:rsidRPr="00AE19AC" w:rsidRDefault="005C784D" w:rsidP="00417288">
            <w:pPr>
              <w:pStyle w:val="BodyText-table"/>
            </w:pPr>
            <w:r w:rsidRPr="00AE19AC">
              <w:t>CN 07-001</w:t>
            </w:r>
          </w:p>
        </w:tc>
        <w:tc>
          <w:tcPr>
            <w:tcW w:w="5670" w:type="dxa"/>
          </w:tcPr>
          <w:p w14:paraId="2A9B06B2" w14:textId="77777777" w:rsidR="005C784D" w:rsidRPr="00AE19AC" w:rsidRDefault="005C784D" w:rsidP="00417288">
            <w:pPr>
              <w:pStyle w:val="BodyText-table"/>
            </w:pPr>
            <w:r w:rsidRPr="00AE19AC">
              <w:t>Researched commitments back four years - none found as of 12/20/06.</w:t>
            </w:r>
          </w:p>
          <w:p w14:paraId="185C9509" w14:textId="77777777" w:rsidR="005C784D" w:rsidRPr="00AE19AC" w:rsidRDefault="005C784D" w:rsidP="00417288">
            <w:pPr>
              <w:pStyle w:val="BodyText-table"/>
            </w:pPr>
          </w:p>
          <w:p w14:paraId="32CE40DA" w14:textId="77777777" w:rsidR="005C784D" w:rsidRPr="00AE19AC" w:rsidRDefault="005C784D" w:rsidP="00417288">
            <w:pPr>
              <w:pStyle w:val="BodyText-table"/>
            </w:pPr>
            <w:r w:rsidRPr="00AE19AC">
              <w:t>Added guidance for verification of MSPI and removed references to safety system unavailability indicators. CN 07-001</w:t>
            </w:r>
          </w:p>
        </w:tc>
        <w:tc>
          <w:tcPr>
            <w:tcW w:w="1620" w:type="dxa"/>
          </w:tcPr>
          <w:p w14:paraId="2D9AC915" w14:textId="77777777" w:rsidR="005C784D" w:rsidRPr="00AE19AC" w:rsidRDefault="005C784D" w:rsidP="00417288">
            <w:pPr>
              <w:pStyle w:val="BodyText-table"/>
            </w:pPr>
            <w:r w:rsidRPr="00AE19AC">
              <w:t>Training was provided 04/2006 for MSPI.</w:t>
            </w:r>
          </w:p>
        </w:tc>
        <w:tc>
          <w:tcPr>
            <w:tcW w:w="2525" w:type="dxa"/>
          </w:tcPr>
          <w:p w14:paraId="2620F4F6" w14:textId="77777777" w:rsidR="005C784D" w:rsidRPr="00AE19AC" w:rsidRDefault="005C784D" w:rsidP="00417288">
            <w:pPr>
              <w:pStyle w:val="BodyText-table"/>
            </w:pPr>
            <w:r w:rsidRPr="00AE19AC">
              <w:t>ML063510006</w:t>
            </w:r>
          </w:p>
        </w:tc>
      </w:tr>
      <w:tr w:rsidR="005C784D" w:rsidRPr="00AE19AC" w14:paraId="14270FC9" w14:textId="77777777" w:rsidTr="0095484B">
        <w:trPr>
          <w:trHeight w:val="20"/>
          <w:tblHeader w:val="0"/>
        </w:trPr>
        <w:tc>
          <w:tcPr>
            <w:tcW w:w="1435" w:type="dxa"/>
          </w:tcPr>
          <w:p w14:paraId="28A607BA" w14:textId="77777777" w:rsidR="005C784D" w:rsidRPr="00AE19AC" w:rsidRDefault="005C784D" w:rsidP="00417288">
            <w:pPr>
              <w:pStyle w:val="BodyText-table"/>
            </w:pPr>
            <w:r w:rsidRPr="00AE19AC">
              <w:t>N/A</w:t>
            </w:r>
          </w:p>
        </w:tc>
        <w:tc>
          <w:tcPr>
            <w:tcW w:w="1710" w:type="dxa"/>
          </w:tcPr>
          <w:p w14:paraId="72F75DD0" w14:textId="16D6DF1D" w:rsidR="00AB5782" w:rsidRDefault="00AB5782" w:rsidP="00417288">
            <w:pPr>
              <w:pStyle w:val="BodyText-table"/>
            </w:pPr>
            <w:r w:rsidRPr="00AE19AC">
              <w:t>ML070720376</w:t>
            </w:r>
          </w:p>
          <w:p w14:paraId="048337FA" w14:textId="77777777" w:rsidR="005C784D" w:rsidRPr="00AE19AC" w:rsidRDefault="005C784D" w:rsidP="00417288">
            <w:pPr>
              <w:pStyle w:val="BodyText-table"/>
            </w:pPr>
            <w:r w:rsidRPr="00AE19AC">
              <w:t>06/28/07</w:t>
            </w:r>
          </w:p>
          <w:p w14:paraId="60151E77" w14:textId="77777777" w:rsidR="005C784D" w:rsidRPr="00AE19AC" w:rsidRDefault="005C784D" w:rsidP="00417288">
            <w:pPr>
              <w:pStyle w:val="BodyText-table"/>
            </w:pPr>
            <w:r w:rsidRPr="00AE19AC">
              <w:t>CN 07-021</w:t>
            </w:r>
          </w:p>
          <w:p w14:paraId="253E97FE" w14:textId="77777777" w:rsidR="005C784D" w:rsidRPr="00AE19AC" w:rsidRDefault="005C784D" w:rsidP="00417288">
            <w:pPr>
              <w:pStyle w:val="BodyText-table"/>
            </w:pPr>
          </w:p>
        </w:tc>
        <w:tc>
          <w:tcPr>
            <w:tcW w:w="5670" w:type="dxa"/>
          </w:tcPr>
          <w:p w14:paraId="6D59C02A" w14:textId="77777777" w:rsidR="005C784D" w:rsidRPr="00AE19AC" w:rsidRDefault="005C784D" w:rsidP="00417288">
            <w:pPr>
              <w:pStyle w:val="BodyText-table"/>
            </w:pPr>
            <w:r w:rsidRPr="00AE19AC">
              <w:t xml:space="preserve">Added guidance for verification of </w:t>
            </w:r>
            <w:proofErr w:type="spellStart"/>
            <w:r w:rsidRPr="00AE19AC">
              <w:t>USwC</w:t>
            </w:r>
            <w:proofErr w:type="spellEnd"/>
            <w:r w:rsidRPr="00AE19AC">
              <w:t xml:space="preserve"> and removed references to Scrams with Loss of Heat Removal and other minor edits.</w:t>
            </w:r>
          </w:p>
        </w:tc>
        <w:tc>
          <w:tcPr>
            <w:tcW w:w="1620" w:type="dxa"/>
          </w:tcPr>
          <w:p w14:paraId="272E03BF" w14:textId="77777777" w:rsidR="005C784D" w:rsidRPr="00AE19AC" w:rsidRDefault="005C784D" w:rsidP="00417288">
            <w:pPr>
              <w:pStyle w:val="BodyText-table"/>
            </w:pPr>
            <w:r w:rsidRPr="00AE19AC">
              <w:t xml:space="preserve">Regions informed on 6/14/07 that Web-based </w:t>
            </w:r>
            <w:proofErr w:type="spellStart"/>
            <w:r w:rsidRPr="00AE19AC">
              <w:t>USwC</w:t>
            </w:r>
            <w:proofErr w:type="spellEnd"/>
            <w:r w:rsidRPr="00AE19AC">
              <w:t xml:space="preserve"> training was available.</w:t>
            </w:r>
          </w:p>
        </w:tc>
        <w:tc>
          <w:tcPr>
            <w:tcW w:w="2525" w:type="dxa"/>
          </w:tcPr>
          <w:p w14:paraId="2B526CDC" w14:textId="77777777" w:rsidR="005C784D" w:rsidRPr="00AE19AC" w:rsidRDefault="005C784D" w:rsidP="00417288">
            <w:pPr>
              <w:pStyle w:val="BodyText-table"/>
            </w:pPr>
            <w:r w:rsidRPr="00AE19AC">
              <w:t>ML071550335</w:t>
            </w:r>
          </w:p>
        </w:tc>
      </w:tr>
      <w:tr w:rsidR="005C784D" w:rsidRPr="00AE19AC" w14:paraId="522B65BA" w14:textId="77777777" w:rsidTr="00DA1501">
        <w:trPr>
          <w:tblHeader w:val="0"/>
        </w:trPr>
        <w:tc>
          <w:tcPr>
            <w:tcW w:w="1435" w:type="dxa"/>
          </w:tcPr>
          <w:p w14:paraId="39956005" w14:textId="77777777" w:rsidR="005C784D" w:rsidRPr="00AE19AC" w:rsidRDefault="005C784D" w:rsidP="00417288">
            <w:pPr>
              <w:pStyle w:val="BodyText-table"/>
            </w:pPr>
            <w:r w:rsidRPr="00AE19AC">
              <w:lastRenderedPageBreak/>
              <w:t>N/A</w:t>
            </w:r>
          </w:p>
        </w:tc>
        <w:tc>
          <w:tcPr>
            <w:tcW w:w="1710" w:type="dxa"/>
          </w:tcPr>
          <w:p w14:paraId="11DE5739" w14:textId="13E56D58" w:rsidR="00AB5782" w:rsidRDefault="00AB5782" w:rsidP="00417288">
            <w:pPr>
              <w:pStyle w:val="BodyText-table"/>
            </w:pPr>
            <w:r w:rsidRPr="00AE19AC">
              <w:t>ML11346A609</w:t>
            </w:r>
          </w:p>
          <w:p w14:paraId="32917D07" w14:textId="2FD8313B" w:rsidR="005C784D" w:rsidRPr="00AE19AC" w:rsidRDefault="005C784D" w:rsidP="00417288">
            <w:pPr>
              <w:pStyle w:val="BodyText-table"/>
            </w:pPr>
            <w:r w:rsidRPr="00AE19AC">
              <w:t>12/23/11</w:t>
            </w:r>
          </w:p>
          <w:p w14:paraId="5F96B6DC" w14:textId="77777777" w:rsidR="005C784D" w:rsidRPr="00AE19AC" w:rsidRDefault="005C784D" w:rsidP="00417288">
            <w:pPr>
              <w:pStyle w:val="BodyText-table"/>
            </w:pPr>
            <w:r w:rsidRPr="00AE19AC">
              <w:t>CN 11-043</w:t>
            </w:r>
          </w:p>
          <w:p w14:paraId="33F1F502" w14:textId="77777777" w:rsidR="005C784D" w:rsidRPr="00AE19AC" w:rsidRDefault="005C784D" w:rsidP="00417288">
            <w:pPr>
              <w:pStyle w:val="BodyText-table"/>
            </w:pPr>
          </w:p>
        </w:tc>
        <w:tc>
          <w:tcPr>
            <w:tcW w:w="5670" w:type="dxa"/>
          </w:tcPr>
          <w:p w14:paraId="64511475" w14:textId="0DB9736A" w:rsidR="005C784D" w:rsidRPr="00AE19AC" w:rsidRDefault="005C784D" w:rsidP="00417288">
            <w:pPr>
              <w:pStyle w:val="BodyText-table"/>
            </w:pPr>
            <w:r w:rsidRPr="00AE19AC">
              <w:t>Modified effort estimate based on ROP realignment results. Reformatted to new IMC 0040 guidance for IPs. Incorporates the resolution to FBFs 71151-1573 and -1665. Modified and added MSPI and SSFF PI guidance. Modified and added inspection results and documentation guidance.</w:t>
            </w:r>
          </w:p>
        </w:tc>
        <w:tc>
          <w:tcPr>
            <w:tcW w:w="1620" w:type="dxa"/>
          </w:tcPr>
          <w:p w14:paraId="158AB854" w14:textId="77777777" w:rsidR="005C784D" w:rsidRPr="00AE19AC" w:rsidRDefault="005C784D" w:rsidP="00417288">
            <w:pPr>
              <w:pStyle w:val="BodyText-table"/>
            </w:pPr>
            <w:r w:rsidRPr="00AE19AC">
              <w:t>N/A</w:t>
            </w:r>
          </w:p>
        </w:tc>
        <w:tc>
          <w:tcPr>
            <w:tcW w:w="2525" w:type="dxa"/>
          </w:tcPr>
          <w:p w14:paraId="05CE309B" w14:textId="77777777" w:rsidR="005C784D" w:rsidRPr="00AE19AC" w:rsidRDefault="005C784D" w:rsidP="00417288">
            <w:pPr>
              <w:pStyle w:val="BodyText-table"/>
            </w:pPr>
            <w:r w:rsidRPr="00AE19AC">
              <w:t>ML11346A303</w:t>
            </w:r>
          </w:p>
        </w:tc>
      </w:tr>
      <w:tr w:rsidR="005C784D" w:rsidRPr="00AE19AC" w14:paraId="480C2D24" w14:textId="77777777" w:rsidTr="0095484B">
        <w:trPr>
          <w:trHeight w:val="20"/>
          <w:tblHeader w:val="0"/>
        </w:trPr>
        <w:tc>
          <w:tcPr>
            <w:tcW w:w="1435" w:type="dxa"/>
          </w:tcPr>
          <w:p w14:paraId="65EA6BFB" w14:textId="77777777" w:rsidR="005C784D" w:rsidRPr="00AE19AC" w:rsidRDefault="005C784D" w:rsidP="00417288">
            <w:pPr>
              <w:pStyle w:val="BodyText-table"/>
            </w:pPr>
            <w:r w:rsidRPr="00AE19AC">
              <w:t>N/A</w:t>
            </w:r>
          </w:p>
        </w:tc>
        <w:tc>
          <w:tcPr>
            <w:tcW w:w="1710" w:type="dxa"/>
          </w:tcPr>
          <w:p w14:paraId="6D3D6D19" w14:textId="77777777" w:rsidR="005C784D" w:rsidRDefault="005C784D" w:rsidP="00417288">
            <w:pPr>
              <w:pStyle w:val="BodyText-table"/>
            </w:pPr>
            <w:r>
              <w:t>ML12219A278</w:t>
            </w:r>
          </w:p>
          <w:p w14:paraId="688F4E04" w14:textId="77777777" w:rsidR="005C784D" w:rsidRDefault="005C784D" w:rsidP="00417288">
            <w:pPr>
              <w:pStyle w:val="BodyText-table"/>
            </w:pPr>
            <w:r>
              <w:t>09/26/12</w:t>
            </w:r>
          </w:p>
          <w:p w14:paraId="5CB0EC0F" w14:textId="77777777" w:rsidR="005C784D" w:rsidRPr="00AE19AC" w:rsidRDefault="005C784D" w:rsidP="00417288">
            <w:pPr>
              <w:pStyle w:val="BodyText-table"/>
            </w:pPr>
            <w:r w:rsidRPr="00AE19AC">
              <w:t>CN</w:t>
            </w:r>
            <w:r>
              <w:t xml:space="preserve"> </w:t>
            </w:r>
            <w:r w:rsidRPr="00AE19AC">
              <w:t>12-</w:t>
            </w:r>
            <w:r>
              <w:t>022</w:t>
            </w:r>
          </w:p>
        </w:tc>
        <w:tc>
          <w:tcPr>
            <w:tcW w:w="5670" w:type="dxa"/>
          </w:tcPr>
          <w:p w14:paraId="0A5CD7EA" w14:textId="1E8D624E" w:rsidR="005C784D" w:rsidRPr="00AE19AC" w:rsidRDefault="005C784D" w:rsidP="00417288">
            <w:pPr>
              <w:pStyle w:val="BodyText-table"/>
            </w:pPr>
            <w:r w:rsidRPr="00AE19AC">
              <w:t>Relocated guidance from IMC 0612 proper on documenting the scope of PI verification inspections. Clarified that an ROP FBF is not required to initiate the FAQ process.</w:t>
            </w:r>
          </w:p>
        </w:tc>
        <w:tc>
          <w:tcPr>
            <w:tcW w:w="1620" w:type="dxa"/>
          </w:tcPr>
          <w:p w14:paraId="26D3E508" w14:textId="77777777" w:rsidR="005C784D" w:rsidRPr="00AE19AC" w:rsidRDefault="005C784D" w:rsidP="00417288">
            <w:pPr>
              <w:pStyle w:val="BodyText-table"/>
            </w:pPr>
            <w:r w:rsidRPr="00AE19AC">
              <w:t>N/A</w:t>
            </w:r>
          </w:p>
        </w:tc>
        <w:tc>
          <w:tcPr>
            <w:tcW w:w="2525" w:type="dxa"/>
          </w:tcPr>
          <w:p w14:paraId="2A062026" w14:textId="77777777" w:rsidR="005C784D" w:rsidRPr="00AE19AC" w:rsidRDefault="005C784D" w:rsidP="00417288">
            <w:pPr>
              <w:pStyle w:val="BodyText-table"/>
            </w:pPr>
            <w:r w:rsidRPr="00AE19AC">
              <w:t>N/A</w:t>
            </w:r>
          </w:p>
        </w:tc>
      </w:tr>
      <w:tr w:rsidR="005C784D" w:rsidRPr="00AE19AC" w14:paraId="11246327" w14:textId="77777777" w:rsidTr="0095484B">
        <w:trPr>
          <w:trHeight w:val="20"/>
          <w:tblHeader w:val="0"/>
        </w:trPr>
        <w:tc>
          <w:tcPr>
            <w:tcW w:w="1435" w:type="dxa"/>
          </w:tcPr>
          <w:p w14:paraId="162CA808" w14:textId="77777777" w:rsidR="005C784D" w:rsidRPr="00AE19AC" w:rsidRDefault="005C784D" w:rsidP="00417288">
            <w:pPr>
              <w:pStyle w:val="BodyText-table"/>
            </w:pPr>
            <w:r>
              <w:t>N/A</w:t>
            </w:r>
          </w:p>
        </w:tc>
        <w:tc>
          <w:tcPr>
            <w:tcW w:w="1710" w:type="dxa"/>
          </w:tcPr>
          <w:p w14:paraId="4A36E83D" w14:textId="77777777" w:rsidR="005C784D" w:rsidRDefault="005C784D" w:rsidP="00417288">
            <w:pPr>
              <w:pStyle w:val="BodyText-table"/>
            </w:pPr>
            <w:r>
              <w:t>ML16223A327</w:t>
            </w:r>
          </w:p>
          <w:p w14:paraId="377841E1" w14:textId="2244F8BB" w:rsidR="005C784D" w:rsidRDefault="00134EC8" w:rsidP="00417288">
            <w:pPr>
              <w:pStyle w:val="BodyText-table"/>
            </w:pPr>
            <w:r>
              <w:t>12/08/16</w:t>
            </w:r>
          </w:p>
          <w:p w14:paraId="1B8426CA" w14:textId="4B06D8AD" w:rsidR="005C784D" w:rsidRDefault="005C784D" w:rsidP="00417288">
            <w:pPr>
              <w:pStyle w:val="BodyText-table"/>
            </w:pPr>
            <w:r>
              <w:t>CN 16-</w:t>
            </w:r>
            <w:r w:rsidR="00134EC8">
              <w:t>032</w:t>
            </w:r>
          </w:p>
        </w:tc>
        <w:tc>
          <w:tcPr>
            <w:tcW w:w="5670" w:type="dxa"/>
          </w:tcPr>
          <w:p w14:paraId="37D0C2E3" w14:textId="1203F8F9" w:rsidR="005C784D" w:rsidRPr="00AE19AC" w:rsidRDefault="00B35039" w:rsidP="00417288">
            <w:pPr>
              <w:pStyle w:val="BodyText-table"/>
            </w:pPr>
            <w:r w:rsidRPr="00C506B0">
              <w:t xml:space="preserve">Reduced annual resource estimate by half per </w:t>
            </w:r>
            <w:r w:rsidR="00923975">
              <w:t>C</w:t>
            </w:r>
            <w:r w:rsidRPr="00C506B0">
              <w:t>ommission direction in SRM SECY 16-009. This reduction better reflects actual expenditures for this procedure.</w:t>
            </w:r>
            <w:r>
              <w:t xml:space="preserve"> </w:t>
            </w:r>
            <w:r w:rsidR="005C784D">
              <w:t>Clarifications for requirements made per OIG audit 16-A-12</w:t>
            </w:r>
            <w:r w:rsidR="00612514">
              <w:t xml:space="preserve"> and for Inspection Report Initiative.</w:t>
            </w:r>
          </w:p>
        </w:tc>
        <w:tc>
          <w:tcPr>
            <w:tcW w:w="1620" w:type="dxa"/>
          </w:tcPr>
          <w:p w14:paraId="5ED15E72" w14:textId="77777777" w:rsidR="005C784D" w:rsidRPr="00AE19AC" w:rsidRDefault="005C784D" w:rsidP="00417288">
            <w:pPr>
              <w:pStyle w:val="BodyText-table"/>
            </w:pPr>
            <w:r>
              <w:t>N/A</w:t>
            </w:r>
          </w:p>
        </w:tc>
        <w:tc>
          <w:tcPr>
            <w:tcW w:w="2525" w:type="dxa"/>
          </w:tcPr>
          <w:p w14:paraId="21212F68" w14:textId="77777777" w:rsidR="005C784D" w:rsidRPr="00AE19AC" w:rsidRDefault="005C784D" w:rsidP="00417288">
            <w:pPr>
              <w:pStyle w:val="BodyText-table"/>
            </w:pPr>
            <w:r>
              <w:t>ML16223A471</w:t>
            </w:r>
          </w:p>
        </w:tc>
      </w:tr>
      <w:tr w:rsidR="00755363" w:rsidRPr="00AE19AC" w14:paraId="51539221" w14:textId="77777777" w:rsidTr="0095484B">
        <w:trPr>
          <w:trHeight w:val="20"/>
          <w:tblHeader w:val="0"/>
        </w:trPr>
        <w:tc>
          <w:tcPr>
            <w:tcW w:w="1435" w:type="dxa"/>
          </w:tcPr>
          <w:p w14:paraId="22706C08" w14:textId="0E19EFC2" w:rsidR="00755363" w:rsidRDefault="00755363" w:rsidP="00417288">
            <w:pPr>
              <w:pStyle w:val="BodyText-table"/>
            </w:pPr>
            <w:r>
              <w:t>N/A</w:t>
            </w:r>
          </w:p>
        </w:tc>
        <w:tc>
          <w:tcPr>
            <w:tcW w:w="1710" w:type="dxa"/>
          </w:tcPr>
          <w:p w14:paraId="290609A5" w14:textId="77777777" w:rsidR="00755363" w:rsidRDefault="00315F7F" w:rsidP="00417288">
            <w:pPr>
              <w:pStyle w:val="BodyText-table"/>
            </w:pPr>
            <w:r>
              <w:t>ML17122A261</w:t>
            </w:r>
          </w:p>
          <w:p w14:paraId="6AAC7D5B" w14:textId="77777777" w:rsidR="00315F7F" w:rsidRDefault="00315F7F" w:rsidP="00417288">
            <w:pPr>
              <w:pStyle w:val="BodyText-table"/>
            </w:pPr>
            <w:r>
              <w:t>05/03/17</w:t>
            </w:r>
          </w:p>
          <w:p w14:paraId="4DED2993" w14:textId="41743D21" w:rsidR="00315F7F" w:rsidRDefault="00315F7F" w:rsidP="00417288">
            <w:pPr>
              <w:pStyle w:val="BodyText-table"/>
            </w:pPr>
            <w:r>
              <w:t>CN 17-009</w:t>
            </w:r>
          </w:p>
        </w:tc>
        <w:tc>
          <w:tcPr>
            <w:tcW w:w="5670" w:type="dxa"/>
          </w:tcPr>
          <w:p w14:paraId="1E60CEDC" w14:textId="2A8A9F0B" w:rsidR="00755363" w:rsidRPr="00C506B0" w:rsidRDefault="00BD4881" w:rsidP="00417288">
            <w:pPr>
              <w:pStyle w:val="BodyText-table"/>
            </w:pPr>
            <w:r>
              <w:t>Corrected typographical errors.</w:t>
            </w:r>
          </w:p>
        </w:tc>
        <w:tc>
          <w:tcPr>
            <w:tcW w:w="1620" w:type="dxa"/>
          </w:tcPr>
          <w:p w14:paraId="02EC9B54" w14:textId="7A766196" w:rsidR="00755363" w:rsidRDefault="00BD4881" w:rsidP="00417288">
            <w:pPr>
              <w:pStyle w:val="BodyText-table"/>
            </w:pPr>
            <w:r>
              <w:t>N/A</w:t>
            </w:r>
          </w:p>
        </w:tc>
        <w:tc>
          <w:tcPr>
            <w:tcW w:w="2525" w:type="dxa"/>
          </w:tcPr>
          <w:p w14:paraId="4A0F8AFB" w14:textId="140F8AF2" w:rsidR="00755363" w:rsidRDefault="00755363" w:rsidP="00417288">
            <w:pPr>
              <w:pStyle w:val="BodyText-table"/>
            </w:pPr>
            <w:r>
              <w:t>N/A</w:t>
            </w:r>
          </w:p>
        </w:tc>
      </w:tr>
      <w:tr w:rsidR="00DA1501" w:rsidRPr="00AE19AC" w14:paraId="2B84F638" w14:textId="77777777" w:rsidTr="0095484B">
        <w:trPr>
          <w:trHeight w:val="20"/>
          <w:tblHeader w:val="0"/>
        </w:trPr>
        <w:tc>
          <w:tcPr>
            <w:tcW w:w="1435" w:type="dxa"/>
          </w:tcPr>
          <w:p w14:paraId="6D1D1D71" w14:textId="3153DD9C" w:rsidR="00DA1501" w:rsidRDefault="00DA1501" w:rsidP="00417288">
            <w:pPr>
              <w:pStyle w:val="BodyText-table"/>
            </w:pPr>
            <w:r>
              <w:t>N/A</w:t>
            </w:r>
          </w:p>
        </w:tc>
        <w:tc>
          <w:tcPr>
            <w:tcW w:w="1710" w:type="dxa"/>
          </w:tcPr>
          <w:p w14:paraId="306C24A9" w14:textId="77777777" w:rsidR="00DA1501" w:rsidRDefault="00DA1501" w:rsidP="00DA1501">
            <w:pPr>
              <w:pStyle w:val="BodyText-table"/>
            </w:pPr>
            <w:r>
              <w:t>ML20030A017</w:t>
            </w:r>
          </w:p>
          <w:p w14:paraId="3FC74535" w14:textId="77777777" w:rsidR="00DA1501" w:rsidRDefault="00DA1501" w:rsidP="00DA1501">
            <w:pPr>
              <w:pStyle w:val="BodyText-table"/>
            </w:pPr>
            <w:r>
              <w:t>04/06/20</w:t>
            </w:r>
          </w:p>
          <w:p w14:paraId="10FF68AC" w14:textId="5AB6C59D" w:rsidR="00DA1501" w:rsidRDefault="00DA1501" w:rsidP="00DA1501">
            <w:pPr>
              <w:pStyle w:val="BodyText-table"/>
            </w:pPr>
            <w:r>
              <w:t>CN-20-019</w:t>
            </w:r>
          </w:p>
        </w:tc>
        <w:tc>
          <w:tcPr>
            <w:tcW w:w="5670" w:type="dxa"/>
          </w:tcPr>
          <w:p w14:paraId="315F4243" w14:textId="37C97863" w:rsidR="00DA1501" w:rsidRDefault="00DA1501" w:rsidP="00417288">
            <w:pPr>
              <w:pStyle w:val="BodyText-table"/>
            </w:pPr>
            <w:r w:rsidRPr="00DA1501">
              <w:t>Added PI verification requirements for Generation III+ Reactors</w:t>
            </w:r>
          </w:p>
        </w:tc>
        <w:tc>
          <w:tcPr>
            <w:tcW w:w="1620" w:type="dxa"/>
          </w:tcPr>
          <w:p w14:paraId="2E7DCB86" w14:textId="08DAFE55" w:rsidR="00DA1501" w:rsidRDefault="00DA1501" w:rsidP="00417288">
            <w:pPr>
              <w:pStyle w:val="BodyText-table"/>
            </w:pPr>
            <w:r>
              <w:t>N/A</w:t>
            </w:r>
          </w:p>
        </w:tc>
        <w:tc>
          <w:tcPr>
            <w:tcW w:w="2525" w:type="dxa"/>
          </w:tcPr>
          <w:p w14:paraId="2AF59C96" w14:textId="05E781B7" w:rsidR="00DA1501" w:rsidRDefault="00DA1501" w:rsidP="00417288">
            <w:pPr>
              <w:pStyle w:val="BodyText-table"/>
            </w:pPr>
            <w:r w:rsidRPr="00DA1501">
              <w:t>ML20045D676</w:t>
            </w:r>
          </w:p>
        </w:tc>
      </w:tr>
      <w:tr w:rsidR="00DA1501" w:rsidRPr="00AE19AC" w14:paraId="4AA7C119" w14:textId="77777777" w:rsidTr="0095484B">
        <w:trPr>
          <w:trHeight w:val="20"/>
          <w:tblHeader w:val="0"/>
        </w:trPr>
        <w:tc>
          <w:tcPr>
            <w:tcW w:w="1435" w:type="dxa"/>
          </w:tcPr>
          <w:p w14:paraId="6A933595" w14:textId="7969787E" w:rsidR="00DA1501" w:rsidRDefault="00DA1501" w:rsidP="00417288">
            <w:pPr>
              <w:pStyle w:val="BodyText-table"/>
            </w:pPr>
            <w:r>
              <w:t>N/A</w:t>
            </w:r>
          </w:p>
        </w:tc>
        <w:tc>
          <w:tcPr>
            <w:tcW w:w="1710" w:type="dxa"/>
          </w:tcPr>
          <w:p w14:paraId="4C46B01A" w14:textId="77777777" w:rsidR="00DA1501" w:rsidRDefault="00DA1501" w:rsidP="00417288">
            <w:pPr>
              <w:pStyle w:val="BodyText-table"/>
            </w:pPr>
            <w:r>
              <w:t>ML24254A415</w:t>
            </w:r>
          </w:p>
          <w:p w14:paraId="35A39D33" w14:textId="4DC38332" w:rsidR="00966D96" w:rsidRDefault="00D40E64" w:rsidP="00417288">
            <w:pPr>
              <w:pStyle w:val="BodyText-table"/>
            </w:pPr>
            <w:r>
              <w:t>12/12/24</w:t>
            </w:r>
          </w:p>
          <w:p w14:paraId="2C7B8F0A" w14:textId="6C31A742" w:rsidR="00966D96" w:rsidRDefault="00966D96" w:rsidP="00417288">
            <w:pPr>
              <w:pStyle w:val="BodyText-table"/>
            </w:pPr>
            <w:r>
              <w:t>CN</w:t>
            </w:r>
            <w:r w:rsidR="00D40E64">
              <w:t xml:space="preserve"> 24-042</w:t>
            </w:r>
          </w:p>
        </w:tc>
        <w:tc>
          <w:tcPr>
            <w:tcW w:w="5670" w:type="dxa"/>
          </w:tcPr>
          <w:p w14:paraId="109FF785" w14:textId="78534978" w:rsidR="00DA1501" w:rsidRDefault="00D63F02" w:rsidP="00417288">
            <w:pPr>
              <w:pStyle w:val="BodyText-table"/>
            </w:pPr>
            <w:r w:rsidRPr="00D63F02">
              <w:t>Replaced the EP03 ANS Performance Indicator with EP04 ERFER Performance Indicator in accordance with SECY-23-0010 (ML23244A282)</w:t>
            </w:r>
            <w:r w:rsidR="002A29A2">
              <w:t>.</w:t>
            </w:r>
          </w:p>
          <w:p w14:paraId="4004B0B8" w14:textId="77777777" w:rsidR="00A304D2" w:rsidRDefault="00A304D2" w:rsidP="00417288">
            <w:pPr>
              <w:pStyle w:val="BodyText-table"/>
            </w:pPr>
          </w:p>
          <w:p w14:paraId="1B2B3A6B" w14:textId="6A0C6388" w:rsidR="00A304D2" w:rsidRDefault="00A304D2" w:rsidP="00417288">
            <w:pPr>
              <w:pStyle w:val="BodyText-table"/>
            </w:pPr>
            <w:r>
              <w:t xml:space="preserve">Formatting of this </w:t>
            </w:r>
            <w:r w:rsidR="006352D2">
              <w:t>IP</w:t>
            </w:r>
            <w:r>
              <w:t xml:space="preserve"> will be updated </w:t>
            </w:r>
            <w:r w:rsidR="001D75E4">
              <w:t xml:space="preserve">to reflect IMC 0040 for baseline IPs </w:t>
            </w:r>
            <w:r>
              <w:t>in the next revision</w:t>
            </w:r>
            <w:r w:rsidR="002A29A2">
              <w:t>.</w:t>
            </w:r>
          </w:p>
        </w:tc>
        <w:tc>
          <w:tcPr>
            <w:tcW w:w="1620" w:type="dxa"/>
          </w:tcPr>
          <w:p w14:paraId="646CCECB" w14:textId="60804F6C" w:rsidR="00DA1501" w:rsidRDefault="00DA1501" w:rsidP="00417288">
            <w:pPr>
              <w:pStyle w:val="BodyText-table"/>
            </w:pPr>
            <w:r>
              <w:t>N/A</w:t>
            </w:r>
          </w:p>
        </w:tc>
        <w:tc>
          <w:tcPr>
            <w:tcW w:w="2525" w:type="dxa"/>
          </w:tcPr>
          <w:p w14:paraId="3BCC2447" w14:textId="77777777" w:rsidR="00645A35" w:rsidRDefault="00645A35" w:rsidP="00645A35">
            <w:pPr>
              <w:pStyle w:val="BodyText-table"/>
            </w:pPr>
            <w:r>
              <w:t>ML24277A293</w:t>
            </w:r>
          </w:p>
          <w:p w14:paraId="21989588" w14:textId="77777777" w:rsidR="00645A35" w:rsidRDefault="00645A35" w:rsidP="00645A35">
            <w:pPr>
              <w:pStyle w:val="BodyText-table"/>
            </w:pPr>
          </w:p>
          <w:p w14:paraId="75AD3ECC" w14:textId="77777777" w:rsidR="00645A35" w:rsidRDefault="00645A35" w:rsidP="00645A35">
            <w:pPr>
              <w:pStyle w:val="BodyText-table"/>
            </w:pPr>
            <w:r>
              <w:t>FBF 71151-2538</w:t>
            </w:r>
          </w:p>
          <w:p w14:paraId="3D463D3A" w14:textId="124F0163" w:rsidR="00DA1501" w:rsidRDefault="00645A35" w:rsidP="00645A35">
            <w:pPr>
              <w:pStyle w:val="BodyText-table"/>
            </w:pPr>
            <w:r>
              <w:t>ML24173A261</w:t>
            </w:r>
          </w:p>
        </w:tc>
      </w:tr>
    </w:tbl>
    <w:p w14:paraId="4996515F" w14:textId="77777777" w:rsidR="007729F5" w:rsidRPr="00AE19AC" w:rsidRDefault="007729F5" w:rsidP="00D63F02">
      <w:pPr>
        <w:pStyle w:val="BodyText"/>
      </w:pPr>
    </w:p>
    <w:sectPr w:rsidR="007729F5" w:rsidRPr="00AE19AC" w:rsidSect="00B163BD">
      <w:footerReference w:type="default" r:id="rId27"/>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34B80B" w14:textId="77777777" w:rsidR="00CA0BF9" w:rsidRDefault="00CA0BF9">
      <w:r>
        <w:separator/>
      </w:r>
    </w:p>
  </w:endnote>
  <w:endnote w:type="continuationSeparator" w:id="0">
    <w:p w14:paraId="08E04363" w14:textId="77777777" w:rsidR="00CA0BF9" w:rsidRDefault="00CA0BF9">
      <w:r>
        <w:continuationSeparator/>
      </w:r>
    </w:p>
  </w:endnote>
  <w:endnote w:type="continuationNotice" w:id="1">
    <w:p w14:paraId="14169D29" w14:textId="77777777" w:rsidR="00CA0BF9" w:rsidRDefault="00CA0B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P TypographicSymbols">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etter Gothic">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47015D" w14:textId="6273F6C3" w:rsidR="002701DF" w:rsidRPr="00B06E31" w:rsidRDefault="00B06E31" w:rsidP="00B06E31">
    <w:pPr>
      <w:pStyle w:val="Footer"/>
    </w:pPr>
    <w:r>
      <w:t xml:space="preserve">Issue Date: </w:t>
    </w:r>
    <w:r w:rsidR="00D40E64">
      <w:t>12/12/24</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71151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0A3621" w14:textId="163D75C9" w:rsidR="002C5304" w:rsidRPr="00B06E31" w:rsidRDefault="002C5304" w:rsidP="00217D7A">
    <w:pPr>
      <w:tabs>
        <w:tab w:val="center" w:pos="6480"/>
        <w:tab w:val="right" w:pos="12960"/>
      </w:tabs>
      <w:rPr>
        <w:sz w:val="22"/>
        <w:szCs w:val="22"/>
      </w:rPr>
    </w:pPr>
    <w:r w:rsidRPr="00B06E31">
      <w:rPr>
        <w:sz w:val="22"/>
        <w:szCs w:val="22"/>
      </w:rPr>
      <w:t xml:space="preserve">Issue Date: </w:t>
    </w:r>
    <w:r w:rsidR="00D40E64">
      <w:t>12/12/24</w:t>
    </w:r>
    <w:r w:rsidRPr="00B06E31">
      <w:rPr>
        <w:sz w:val="22"/>
        <w:szCs w:val="22"/>
      </w:rPr>
      <w:tab/>
      <w:t>Att1-</w:t>
    </w:r>
    <w:r w:rsidRPr="00B06E31">
      <w:rPr>
        <w:rStyle w:val="PageNumber"/>
        <w:sz w:val="22"/>
        <w:szCs w:val="22"/>
      </w:rPr>
      <w:fldChar w:fldCharType="begin"/>
    </w:r>
    <w:r w:rsidRPr="00B06E31">
      <w:rPr>
        <w:rStyle w:val="PageNumber"/>
        <w:sz w:val="22"/>
        <w:szCs w:val="22"/>
      </w:rPr>
      <w:instrText xml:space="preserve"> PAGE </w:instrText>
    </w:r>
    <w:r w:rsidRPr="00B06E31">
      <w:rPr>
        <w:rStyle w:val="PageNumber"/>
        <w:sz w:val="22"/>
        <w:szCs w:val="22"/>
      </w:rPr>
      <w:fldChar w:fldCharType="separate"/>
    </w:r>
    <w:r w:rsidRPr="00B06E31">
      <w:rPr>
        <w:rStyle w:val="PageNumber"/>
        <w:noProof/>
        <w:sz w:val="22"/>
        <w:szCs w:val="22"/>
      </w:rPr>
      <w:t>2</w:t>
    </w:r>
    <w:r w:rsidRPr="00B06E31">
      <w:rPr>
        <w:rStyle w:val="PageNumber"/>
        <w:sz w:val="22"/>
        <w:szCs w:val="22"/>
      </w:rPr>
      <w:fldChar w:fldCharType="end"/>
    </w:r>
    <w:r w:rsidRPr="00B06E31">
      <w:rPr>
        <w:sz w:val="22"/>
        <w:szCs w:val="22"/>
      </w:rPr>
      <w:tab/>
      <w:t>71151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A3B453" w14:textId="77777777" w:rsidR="00CA0BF9" w:rsidRDefault="00CA0BF9">
      <w:r>
        <w:separator/>
      </w:r>
    </w:p>
  </w:footnote>
  <w:footnote w:type="continuationSeparator" w:id="0">
    <w:p w14:paraId="78188F52" w14:textId="77777777" w:rsidR="00CA0BF9" w:rsidRDefault="00CA0BF9">
      <w:r>
        <w:continuationSeparator/>
      </w:r>
    </w:p>
  </w:footnote>
  <w:footnote w:type="continuationNotice" w:id="1">
    <w:p w14:paraId="4F2B2F71" w14:textId="77777777" w:rsidR="00CA0BF9" w:rsidRDefault="00CA0BF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2182DA46"/>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764CD4D4"/>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DD3022A6"/>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FE"/>
    <w:multiLevelType w:val="singleLevel"/>
    <w:tmpl w:val="CE066D40"/>
    <w:lvl w:ilvl="0">
      <w:numFmt w:val="bullet"/>
      <w:lvlText w:val="*"/>
      <w:lvlJc w:val="left"/>
    </w:lvl>
  </w:abstractNum>
  <w:abstractNum w:abstractNumId="4" w15:restartNumberingAfterBreak="0">
    <w:nsid w:val="00000001"/>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5" w15:restartNumberingAfterBreak="0">
    <w:nsid w:val="00000002"/>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6" w15:restartNumberingAfterBreak="0">
    <w:nsid w:val="00000003"/>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7" w15:restartNumberingAfterBreak="0">
    <w:nsid w:val="036A261A"/>
    <w:multiLevelType w:val="multilevel"/>
    <w:tmpl w:val="E87ED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4A13E76"/>
    <w:multiLevelType w:val="hybridMultilevel"/>
    <w:tmpl w:val="02FCF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9EA0879"/>
    <w:multiLevelType w:val="hybridMultilevel"/>
    <w:tmpl w:val="82A69B0A"/>
    <w:lvl w:ilvl="0" w:tplc="3FDAD836">
      <w:start w:val="1"/>
      <w:numFmt w:val="lowerLetter"/>
      <w:lvlText w:val="%1."/>
      <w:lvlJc w:val="left"/>
      <w:pPr>
        <w:tabs>
          <w:tab w:val="num" w:pos="806"/>
        </w:tabs>
        <w:ind w:left="806" w:hanging="532"/>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B0207FC"/>
    <w:multiLevelType w:val="hybridMultilevel"/>
    <w:tmpl w:val="221283B4"/>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B3C21C3"/>
    <w:multiLevelType w:val="hybridMultilevel"/>
    <w:tmpl w:val="E5E88202"/>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2" w15:restartNumberingAfterBreak="0">
    <w:nsid w:val="0EBC74DF"/>
    <w:multiLevelType w:val="multilevel"/>
    <w:tmpl w:val="32B6BA8A"/>
    <w:lvl w:ilvl="0">
      <w:start w:val="1"/>
      <w:numFmt w:val="decimal"/>
      <w:lvlText w:val="%1."/>
      <w:lvlJc w:val="left"/>
      <w:pPr>
        <w:tabs>
          <w:tab w:val="num" w:pos="1440"/>
        </w:tabs>
        <w:ind w:left="1440" w:hanging="63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11A111B0"/>
    <w:multiLevelType w:val="multilevel"/>
    <w:tmpl w:val="8EE20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1B87F6F"/>
    <w:multiLevelType w:val="hybridMultilevel"/>
    <w:tmpl w:val="45706F48"/>
    <w:lvl w:ilvl="0" w:tplc="DC82F114">
      <w:start w:val="1"/>
      <w:numFmt w:val="lowerRoman"/>
      <w:lvlText w:val="%1."/>
      <w:lvlJc w:val="left"/>
      <w:pPr>
        <w:ind w:left="990" w:hanging="72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5" w15:restartNumberingAfterBreak="0">
    <w:nsid w:val="124D3CC4"/>
    <w:multiLevelType w:val="hybridMultilevel"/>
    <w:tmpl w:val="535A0642"/>
    <w:lvl w:ilvl="0" w:tplc="73867AF8">
      <w:start w:val="1"/>
      <w:numFmt w:val="bullet"/>
      <w:lvlText w:val=""/>
      <w:lvlJc w:val="left"/>
      <w:pPr>
        <w:tabs>
          <w:tab w:val="num" w:pos="274"/>
        </w:tabs>
        <w:ind w:left="274" w:hanging="274"/>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E32F4C"/>
    <w:multiLevelType w:val="hybridMultilevel"/>
    <w:tmpl w:val="7C3EF734"/>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7" w15:restartNumberingAfterBreak="0">
    <w:nsid w:val="1601630C"/>
    <w:multiLevelType w:val="hybridMultilevel"/>
    <w:tmpl w:val="3E4C6C64"/>
    <w:lvl w:ilvl="0" w:tplc="718A400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8" w15:restartNumberingAfterBreak="0">
    <w:nsid w:val="17CF05D5"/>
    <w:multiLevelType w:val="hybridMultilevel"/>
    <w:tmpl w:val="DAC2EFDE"/>
    <w:lvl w:ilvl="0" w:tplc="3D204F3C">
      <w:start w:val="1"/>
      <w:numFmt w:val="lowerLetter"/>
      <w:lvlText w:val="(%1)"/>
      <w:lvlJc w:val="left"/>
      <w:pPr>
        <w:tabs>
          <w:tab w:val="num" w:pos="2074"/>
        </w:tabs>
        <w:ind w:left="2074" w:hanging="634"/>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8077775"/>
    <w:multiLevelType w:val="hybridMultilevel"/>
    <w:tmpl w:val="475AB910"/>
    <w:lvl w:ilvl="0" w:tplc="3FDAD836">
      <w:start w:val="1"/>
      <w:numFmt w:val="lowerLetter"/>
      <w:lvlText w:val="%1."/>
      <w:lvlJc w:val="left"/>
      <w:pPr>
        <w:tabs>
          <w:tab w:val="num" w:pos="806"/>
        </w:tabs>
        <w:ind w:left="806" w:hanging="532"/>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1AE458E4"/>
    <w:multiLevelType w:val="hybridMultilevel"/>
    <w:tmpl w:val="AFACE8A2"/>
    <w:lvl w:ilvl="0" w:tplc="04090019">
      <w:start w:val="1"/>
      <w:numFmt w:val="lowerLetter"/>
      <w:lvlText w:val="%1."/>
      <w:lvlJc w:val="left"/>
      <w:pPr>
        <w:ind w:left="1055" w:hanging="360"/>
      </w:pPr>
      <w:rPr>
        <w:rFonts w:hint="default"/>
      </w:rPr>
    </w:lvl>
    <w:lvl w:ilvl="1" w:tplc="04090019" w:tentative="1">
      <w:start w:val="1"/>
      <w:numFmt w:val="lowerLetter"/>
      <w:lvlText w:val="%2."/>
      <w:lvlJc w:val="left"/>
      <w:pPr>
        <w:ind w:left="1775" w:hanging="360"/>
      </w:pPr>
    </w:lvl>
    <w:lvl w:ilvl="2" w:tplc="0409001B" w:tentative="1">
      <w:start w:val="1"/>
      <w:numFmt w:val="lowerRoman"/>
      <w:lvlText w:val="%3."/>
      <w:lvlJc w:val="right"/>
      <w:pPr>
        <w:ind w:left="2495" w:hanging="180"/>
      </w:pPr>
    </w:lvl>
    <w:lvl w:ilvl="3" w:tplc="0409000F" w:tentative="1">
      <w:start w:val="1"/>
      <w:numFmt w:val="decimal"/>
      <w:lvlText w:val="%4."/>
      <w:lvlJc w:val="left"/>
      <w:pPr>
        <w:ind w:left="3215" w:hanging="360"/>
      </w:pPr>
    </w:lvl>
    <w:lvl w:ilvl="4" w:tplc="04090019" w:tentative="1">
      <w:start w:val="1"/>
      <w:numFmt w:val="lowerLetter"/>
      <w:lvlText w:val="%5."/>
      <w:lvlJc w:val="left"/>
      <w:pPr>
        <w:ind w:left="3935" w:hanging="360"/>
      </w:pPr>
    </w:lvl>
    <w:lvl w:ilvl="5" w:tplc="0409001B" w:tentative="1">
      <w:start w:val="1"/>
      <w:numFmt w:val="lowerRoman"/>
      <w:lvlText w:val="%6."/>
      <w:lvlJc w:val="right"/>
      <w:pPr>
        <w:ind w:left="4655" w:hanging="180"/>
      </w:pPr>
    </w:lvl>
    <w:lvl w:ilvl="6" w:tplc="0409000F" w:tentative="1">
      <w:start w:val="1"/>
      <w:numFmt w:val="decimal"/>
      <w:lvlText w:val="%7."/>
      <w:lvlJc w:val="left"/>
      <w:pPr>
        <w:ind w:left="5375" w:hanging="360"/>
      </w:pPr>
    </w:lvl>
    <w:lvl w:ilvl="7" w:tplc="04090019" w:tentative="1">
      <w:start w:val="1"/>
      <w:numFmt w:val="lowerLetter"/>
      <w:lvlText w:val="%8."/>
      <w:lvlJc w:val="left"/>
      <w:pPr>
        <w:ind w:left="6095" w:hanging="360"/>
      </w:pPr>
    </w:lvl>
    <w:lvl w:ilvl="8" w:tplc="0409001B" w:tentative="1">
      <w:start w:val="1"/>
      <w:numFmt w:val="lowerRoman"/>
      <w:lvlText w:val="%9."/>
      <w:lvlJc w:val="right"/>
      <w:pPr>
        <w:ind w:left="6815" w:hanging="180"/>
      </w:pPr>
    </w:lvl>
  </w:abstractNum>
  <w:abstractNum w:abstractNumId="21" w15:restartNumberingAfterBreak="0">
    <w:nsid w:val="1EA138F6"/>
    <w:multiLevelType w:val="hybridMultilevel"/>
    <w:tmpl w:val="C984767E"/>
    <w:lvl w:ilvl="0" w:tplc="142ACE34">
      <w:start w:val="2"/>
      <w:numFmt w:val="lowerLetter"/>
      <w:lvlText w:val="%1."/>
      <w:lvlJc w:val="left"/>
      <w:pPr>
        <w:tabs>
          <w:tab w:val="num" w:pos="806"/>
        </w:tabs>
        <w:ind w:left="806" w:hanging="532"/>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CC65E61"/>
    <w:multiLevelType w:val="hybridMultilevel"/>
    <w:tmpl w:val="12F6A81A"/>
    <w:lvl w:ilvl="0" w:tplc="C4E4FEC4">
      <w:start w:val="1"/>
      <w:numFmt w:val="lowerLetter"/>
      <w:lvlText w:val="(%1)"/>
      <w:lvlJc w:val="left"/>
      <w:pPr>
        <w:tabs>
          <w:tab w:val="num" w:pos="2074"/>
        </w:tabs>
        <w:ind w:left="2074" w:hanging="634"/>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1EB4233"/>
    <w:multiLevelType w:val="multilevel"/>
    <w:tmpl w:val="A4AE5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32262CB"/>
    <w:multiLevelType w:val="hybridMultilevel"/>
    <w:tmpl w:val="B142E6EC"/>
    <w:lvl w:ilvl="0" w:tplc="09B0EBAC">
      <w:start w:val="1"/>
      <w:numFmt w:val="lowerLetter"/>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25" w15:restartNumberingAfterBreak="0">
    <w:nsid w:val="38723A30"/>
    <w:multiLevelType w:val="hybridMultilevel"/>
    <w:tmpl w:val="263AFF8A"/>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8D875B1"/>
    <w:multiLevelType w:val="hybridMultilevel"/>
    <w:tmpl w:val="9068776A"/>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7" w15:restartNumberingAfterBreak="0">
    <w:nsid w:val="3AE8151A"/>
    <w:multiLevelType w:val="hybridMultilevel"/>
    <w:tmpl w:val="9B0C869C"/>
    <w:lvl w:ilvl="0" w:tplc="C4E4FEC4">
      <w:start w:val="1"/>
      <w:numFmt w:val="lowerLetter"/>
      <w:lvlText w:val="(%1)"/>
      <w:lvlJc w:val="left"/>
      <w:pPr>
        <w:tabs>
          <w:tab w:val="num" w:pos="2074"/>
        </w:tabs>
        <w:ind w:left="2074" w:hanging="634"/>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43A1751"/>
    <w:multiLevelType w:val="hybridMultilevel"/>
    <w:tmpl w:val="5ACC9920"/>
    <w:lvl w:ilvl="0" w:tplc="3296222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95E5C47"/>
    <w:multiLevelType w:val="hybridMultilevel"/>
    <w:tmpl w:val="03B82260"/>
    <w:lvl w:ilvl="0" w:tplc="3FDAD836">
      <w:start w:val="1"/>
      <w:numFmt w:val="lowerLetter"/>
      <w:lvlText w:val="%1."/>
      <w:lvlJc w:val="left"/>
      <w:pPr>
        <w:tabs>
          <w:tab w:val="num" w:pos="806"/>
        </w:tabs>
        <w:ind w:left="806" w:hanging="532"/>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AFF6812"/>
    <w:multiLevelType w:val="hybridMultilevel"/>
    <w:tmpl w:val="8B607FAA"/>
    <w:lvl w:ilvl="0" w:tplc="D21C393A">
      <w:start w:val="1"/>
      <w:numFmt w:val="lowerLetter"/>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3D68D0"/>
    <w:multiLevelType w:val="hybridMultilevel"/>
    <w:tmpl w:val="6BFAEC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F147DE9"/>
    <w:multiLevelType w:val="multilevel"/>
    <w:tmpl w:val="75108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7785ABA"/>
    <w:multiLevelType w:val="hybridMultilevel"/>
    <w:tmpl w:val="A7F04F2E"/>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4" w15:restartNumberingAfterBreak="0">
    <w:nsid w:val="5FE7623F"/>
    <w:multiLevelType w:val="hybridMultilevel"/>
    <w:tmpl w:val="03B82260"/>
    <w:lvl w:ilvl="0" w:tplc="3FDAD836">
      <w:start w:val="1"/>
      <w:numFmt w:val="lowerLetter"/>
      <w:lvlText w:val="%1."/>
      <w:lvlJc w:val="left"/>
      <w:pPr>
        <w:tabs>
          <w:tab w:val="num" w:pos="806"/>
        </w:tabs>
        <w:ind w:left="806" w:hanging="532"/>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44032E6"/>
    <w:multiLevelType w:val="hybridMultilevel"/>
    <w:tmpl w:val="6D06FD6C"/>
    <w:lvl w:ilvl="0" w:tplc="04090001">
      <w:start w:val="1"/>
      <w:numFmt w:val="bullet"/>
      <w:lvlText w:val=""/>
      <w:lvlJc w:val="left"/>
      <w:pPr>
        <w:ind w:left="153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5333307"/>
    <w:multiLevelType w:val="hybridMultilevel"/>
    <w:tmpl w:val="E564E042"/>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7" w15:restartNumberingAfterBreak="0">
    <w:nsid w:val="656A5867"/>
    <w:multiLevelType w:val="multilevel"/>
    <w:tmpl w:val="D6389F12"/>
    <w:lvl w:ilvl="0">
      <w:start w:val="1"/>
      <w:numFmt w:val="decimal"/>
      <w:lvlText w:val="%1."/>
      <w:lvlJc w:val="left"/>
      <w:pPr>
        <w:tabs>
          <w:tab w:val="num" w:pos="1440"/>
        </w:tabs>
        <w:ind w:left="1440" w:hanging="634"/>
      </w:pPr>
      <w:rPr>
        <w:rFonts w:hint="default"/>
      </w:rPr>
    </w:lvl>
    <w:lvl w:ilvl="1">
      <w:start w:val="1"/>
      <w:numFmt w:val="lowerLetter"/>
      <w:lvlText w:val="(%2)"/>
      <w:lvlJc w:val="left"/>
      <w:pPr>
        <w:tabs>
          <w:tab w:val="num" w:pos="1714"/>
        </w:tabs>
        <w:ind w:left="1714" w:hanging="634"/>
      </w:pPr>
      <w:rPr>
        <w:rFonts w:ascii="Arial" w:hAnsi="Arial" w:hint="default"/>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6EA6007"/>
    <w:multiLevelType w:val="hybridMultilevel"/>
    <w:tmpl w:val="0D084CF0"/>
    <w:lvl w:ilvl="0" w:tplc="04090001">
      <w:start w:val="1"/>
      <w:numFmt w:val="bullet"/>
      <w:lvlText w:val=""/>
      <w:lvlJc w:val="left"/>
      <w:pPr>
        <w:tabs>
          <w:tab w:val="num" w:pos="2074"/>
        </w:tabs>
        <w:ind w:left="2074" w:hanging="634"/>
      </w:pPr>
      <w:rPr>
        <w:rFonts w:ascii="Symbol" w:hAnsi="Symbo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D400DE0"/>
    <w:multiLevelType w:val="hybridMultilevel"/>
    <w:tmpl w:val="D6389F12"/>
    <w:lvl w:ilvl="0" w:tplc="C8A85E16">
      <w:start w:val="1"/>
      <w:numFmt w:val="decimal"/>
      <w:lvlText w:val="%1."/>
      <w:lvlJc w:val="left"/>
      <w:pPr>
        <w:tabs>
          <w:tab w:val="num" w:pos="1440"/>
        </w:tabs>
        <w:ind w:left="1440" w:hanging="634"/>
      </w:pPr>
      <w:rPr>
        <w:rFonts w:hint="default"/>
      </w:rPr>
    </w:lvl>
    <w:lvl w:ilvl="1" w:tplc="C4E4FEC4">
      <w:start w:val="1"/>
      <w:numFmt w:val="lowerLetter"/>
      <w:lvlText w:val="(%2)"/>
      <w:lvlJc w:val="left"/>
      <w:pPr>
        <w:tabs>
          <w:tab w:val="num" w:pos="1714"/>
        </w:tabs>
        <w:ind w:left="1714" w:hanging="634"/>
      </w:pPr>
      <w:rPr>
        <w:rFonts w:ascii="Arial" w:hAnsi="Arial" w:hint="default"/>
        <w:b w:val="0"/>
        <w:i w:val="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2964513"/>
    <w:multiLevelType w:val="hybridMultilevel"/>
    <w:tmpl w:val="700CE064"/>
    <w:lvl w:ilvl="0" w:tplc="3FDAD836">
      <w:start w:val="1"/>
      <w:numFmt w:val="lowerLetter"/>
      <w:lvlText w:val="%1."/>
      <w:lvlJc w:val="left"/>
      <w:pPr>
        <w:tabs>
          <w:tab w:val="num" w:pos="806"/>
        </w:tabs>
        <w:ind w:left="806" w:hanging="532"/>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2E05123"/>
    <w:multiLevelType w:val="hybridMultilevel"/>
    <w:tmpl w:val="92F09EBA"/>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4077865"/>
    <w:multiLevelType w:val="multilevel"/>
    <w:tmpl w:val="24261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F8F58BD"/>
    <w:multiLevelType w:val="hybridMultilevel"/>
    <w:tmpl w:val="0910EC94"/>
    <w:lvl w:ilvl="0" w:tplc="3FDAD836">
      <w:start w:val="1"/>
      <w:numFmt w:val="lowerLetter"/>
      <w:lvlText w:val="%1."/>
      <w:lvlJc w:val="left"/>
      <w:pPr>
        <w:tabs>
          <w:tab w:val="num" w:pos="806"/>
        </w:tabs>
        <w:ind w:left="806" w:hanging="532"/>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755979672">
    <w:abstractNumId w:val="3"/>
    <w:lvlOverride w:ilvl="0">
      <w:lvl w:ilvl="0">
        <w:numFmt w:val="bullet"/>
        <w:lvlText w:val="$"/>
        <w:legacy w:legacy="1" w:legacySpace="0" w:legacyIndent="600"/>
        <w:lvlJc w:val="left"/>
        <w:pPr>
          <w:ind w:left="840" w:hanging="600"/>
        </w:pPr>
        <w:rPr>
          <w:rFonts w:ascii="WP TypographicSymbols" w:hAnsi="WP TypographicSymbols" w:hint="default"/>
        </w:rPr>
      </w:lvl>
    </w:lvlOverride>
  </w:num>
  <w:num w:numId="2" w16cid:durableId="1746217048">
    <w:abstractNumId w:val="3"/>
    <w:lvlOverride w:ilvl="0">
      <w:lvl w:ilvl="0">
        <w:numFmt w:val="bullet"/>
        <w:lvlText w:val="$"/>
        <w:legacy w:legacy="1" w:legacySpace="0" w:legacyIndent="216"/>
        <w:lvlJc w:val="left"/>
        <w:pPr>
          <w:ind w:left="1728" w:hanging="216"/>
        </w:pPr>
        <w:rPr>
          <w:rFonts w:ascii="WP TypographicSymbols" w:hAnsi="WP TypographicSymbols" w:hint="default"/>
        </w:rPr>
      </w:lvl>
    </w:lvlOverride>
  </w:num>
  <w:num w:numId="3" w16cid:durableId="755787443">
    <w:abstractNumId w:val="40"/>
  </w:num>
  <w:num w:numId="4" w16cid:durableId="132330968">
    <w:abstractNumId w:val="43"/>
  </w:num>
  <w:num w:numId="5" w16cid:durableId="543718338">
    <w:abstractNumId w:val="29"/>
  </w:num>
  <w:num w:numId="6" w16cid:durableId="1416198365">
    <w:abstractNumId w:val="15"/>
  </w:num>
  <w:num w:numId="7" w16cid:durableId="1901094448">
    <w:abstractNumId w:val="39"/>
  </w:num>
  <w:num w:numId="8" w16cid:durableId="832111837">
    <w:abstractNumId w:val="22"/>
  </w:num>
  <w:num w:numId="9" w16cid:durableId="1780174679">
    <w:abstractNumId w:val="27"/>
  </w:num>
  <w:num w:numId="10" w16cid:durableId="2099866362">
    <w:abstractNumId w:val="12"/>
  </w:num>
  <w:num w:numId="11" w16cid:durableId="1824658033">
    <w:abstractNumId w:val="21"/>
  </w:num>
  <w:num w:numId="12" w16cid:durableId="1471627364">
    <w:abstractNumId w:val="19"/>
  </w:num>
  <w:num w:numId="13" w16cid:durableId="2018536286">
    <w:abstractNumId w:val="9"/>
  </w:num>
  <w:num w:numId="14" w16cid:durableId="1475490195">
    <w:abstractNumId w:val="37"/>
  </w:num>
  <w:num w:numId="15" w16cid:durableId="189615341">
    <w:abstractNumId w:val="18"/>
  </w:num>
  <w:num w:numId="16" w16cid:durableId="136605562">
    <w:abstractNumId w:val="38"/>
  </w:num>
  <w:num w:numId="17" w16cid:durableId="908463018">
    <w:abstractNumId w:val="34"/>
  </w:num>
  <w:num w:numId="18" w16cid:durableId="1202591339">
    <w:abstractNumId w:val="16"/>
  </w:num>
  <w:num w:numId="19" w16cid:durableId="1952472797">
    <w:abstractNumId w:val="35"/>
  </w:num>
  <w:num w:numId="20" w16cid:durableId="597176536">
    <w:abstractNumId w:val="26"/>
  </w:num>
  <w:num w:numId="21" w16cid:durableId="1621690665">
    <w:abstractNumId w:val="11"/>
  </w:num>
  <w:num w:numId="22" w16cid:durableId="49037475">
    <w:abstractNumId w:val="33"/>
  </w:num>
  <w:num w:numId="23" w16cid:durableId="2013793093">
    <w:abstractNumId w:val="24"/>
  </w:num>
  <w:num w:numId="24" w16cid:durableId="1001422482">
    <w:abstractNumId w:val="36"/>
  </w:num>
  <w:num w:numId="25" w16cid:durableId="28259783">
    <w:abstractNumId w:val="20"/>
  </w:num>
  <w:num w:numId="26" w16cid:durableId="746807138">
    <w:abstractNumId w:val="17"/>
  </w:num>
  <w:num w:numId="27" w16cid:durableId="1526556798">
    <w:abstractNumId w:val="28"/>
  </w:num>
  <w:num w:numId="28" w16cid:durableId="562832182">
    <w:abstractNumId w:val="14"/>
  </w:num>
  <w:num w:numId="29" w16cid:durableId="287132312">
    <w:abstractNumId w:val="10"/>
  </w:num>
  <w:num w:numId="30" w16cid:durableId="1856387193">
    <w:abstractNumId w:val="25"/>
  </w:num>
  <w:num w:numId="31" w16cid:durableId="65421115">
    <w:abstractNumId w:val="41"/>
  </w:num>
  <w:num w:numId="32" w16cid:durableId="1256091274">
    <w:abstractNumId w:val="31"/>
  </w:num>
  <w:num w:numId="33" w16cid:durableId="2047483346">
    <w:abstractNumId w:val="30"/>
  </w:num>
  <w:num w:numId="34" w16cid:durableId="185758725">
    <w:abstractNumId w:val="23"/>
  </w:num>
  <w:num w:numId="35" w16cid:durableId="1604459978">
    <w:abstractNumId w:val="7"/>
  </w:num>
  <w:num w:numId="36" w16cid:durableId="818303429">
    <w:abstractNumId w:val="42"/>
  </w:num>
  <w:num w:numId="37" w16cid:durableId="442266139">
    <w:abstractNumId w:val="13"/>
  </w:num>
  <w:num w:numId="38" w16cid:durableId="768162099">
    <w:abstractNumId w:val="32"/>
  </w:num>
  <w:num w:numId="39" w16cid:durableId="1503855702">
    <w:abstractNumId w:val="8"/>
  </w:num>
  <w:num w:numId="40" w16cid:durableId="1528711538">
    <w:abstractNumId w:val="2"/>
  </w:num>
  <w:num w:numId="41" w16cid:durableId="1044674510">
    <w:abstractNumId w:val="2"/>
  </w:num>
  <w:num w:numId="42" w16cid:durableId="1979992393">
    <w:abstractNumId w:val="1"/>
  </w:num>
  <w:num w:numId="43" w16cid:durableId="1230919152">
    <w:abstractNumId w:val="0"/>
  </w:num>
  <w:num w:numId="44" w16cid:durableId="785544449">
    <w:abstractNumId w:val="0"/>
  </w:num>
  <w:num w:numId="45" w16cid:durableId="1773697661">
    <w:abstractNumId w:val="0"/>
  </w:num>
  <w:num w:numId="46" w16cid:durableId="17821420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20"/>
  <w:embedSystemFonts/>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oNotTrackMoves/>
  <w:doNotTrackFormatting/>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56FF"/>
    <w:rsid w:val="00000EF4"/>
    <w:rsid w:val="0001639C"/>
    <w:rsid w:val="00016624"/>
    <w:rsid w:val="00017771"/>
    <w:rsid w:val="0001788E"/>
    <w:rsid w:val="00021050"/>
    <w:rsid w:val="00022511"/>
    <w:rsid w:val="00023FCD"/>
    <w:rsid w:val="0002491D"/>
    <w:rsid w:val="00027242"/>
    <w:rsid w:val="000279B7"/>
    <w:rsid w:val="000365D8"/>
    <w:rsid w:val="00040054"/>
    <w:rsid w:val="00041752"/>
    <w:rsid w:val="00045315"/>
    <w:rsid w:val="00046D22"/>
    <w:rsid w:val="00047584"/>
    <w:rsid w:val="00050DCC"/>
    <w:rsid w:val="00051B39"/>
    <w:rsid w:val="00052BAC"/>
    <w:rsid w:val="00056316"/>
    <w:rsid w:val="00060204"/>
    <w:rsid w:val="000625D6"/>
    <w:rsid w:val="0006276D"/>
    <w:rsid w:val="000670D4"/>
    <w:rsid w:val="000718FD"/>
    <w:rsid w:val="0007209E"/>
    <w:rsid w:val="00074EBD"/>
    <w:rsid w:val="00077B76"/>
    <w:rsid w:val="000863A9"/>
    <w:rsid w:val="000866E8"/>
    <w:rsid w:val="00091E00"/>
    <w:rsid w:val="00093542"/>
    <w:rsid w:val="0009518D"/>
    <w:rsid w:val="00095DE0"/>
    <w:rsid w:val="00096D30"/>
    <w:rsid w:val="000A4371"/>
    <w:rsid w:val="000A45E4"/>
    <w:rsid w:val="000A73B5"/>
    <w:rsid w:val="000A7F04"/>
    <w:rsid w:val="000B30E2"/>
    <w:rsid w:val="000B38BF"/>
    <w:rsid w:val="000B3984"/>
    <w:rsid w:val="000B4E56"/>
    <w:rsid w:val="000B5AD1"/>
    <w:rsid w:val="000B7EFF"/>
    <w:rsid w:val="000C3218"/>
    <w:rsid w:val="000C622F"/>
    <w:rsid w:val="000C6763"/>
    <w:rsid w:val="000D0F13"/>
    <w:rsid w:val="000D162A"/>
    <w:rsid w:val="000D2004"/>
    <w:rsid w:val="000D21F6"/>
    <w:rsid w:val="000D451A"/>
    <w:rsid w:val="000D4FD7"/>
    <w:rsid w:val="000D6C09"/>
    <w:rsid w:val="000E47E6"/>
    <w:rsid w:val="000E49CB"/>
    <w:rsid w:val="000E49EA"/>
    <w:rsid w:val="000E51D4"/>
    <w:rsid w:val="000F1E7A"/>
    <w:rsid w:val="000F22CC"/>
    <w:rsid w:val="000F28D9"/>
    <w:rsid w:val="000F5745"/>
    <w:rsid w:val="00102316"/>
    <w:rsid w:val="00102426"/>
    <w:rsid w:val="00102898"/>
    <w:rsid w:val="0010370A"/>
    <w:rsid w:val="00104839"/>
    <w:rsid w:val="001078E4"/>
    <w:rsid w:val="00111FDF"/>
    <w:rsid w:val="00116A2D"/>
    <w:rsid w:val="0011704B"/>
    <w:rsid w:val="001173C6"/>
    <w:rsid w:val="00121820"/>
    <w:rsid w:val="00126C39"/>
    <w:rsid w:val="00126EE7"/>
    <w:rsid w:val="00131684"/>
    <w:rsid w:val="001326A7"/>
    <w:rsid w:val="00132CEF"/>
    <w:rsid w:val="0013480F"/>
    <w:rsid w:val="00134EC8"/>
    <w:rsid w:val="00135ECA"/>
    <w:rsid w:val="00137A10"/>
    <w:rsid w:val="00137DD8"/>
    <w:rsid w:val="00141DB0"/>
    <w:rsid w:val="0014236E"/>
    <w:rsid w:val="00143EBA"/>
    <w:rsid w:val="0014791F"/>
    <w:rsid w:val="00151A1D"/>
    <w:rsid w:val="00151C2A"/>
    <w:rsid w:val="0016099D"/>
    <w:rsid w:val="00161AC3"/>
    <w:rsid w:val="00162FEF"/>
    <w:rsid w:val="00166CBF"/>
    <w:rsid w:val="001674B3"/>
    <w:rsid w:val="00167970"/>
    <w:rsid w:val="00167BE3"/>
    <w:rsid w:val="00176F49"/>
    <w:rsid w:val="00181B52"/>
    <w:rsid w:val="0018202C"/>
    <w:rsid w:val="00191B26"/>
    <w:rsid w:val="00192327"/>
    <w:rsid w:val="00193F17"/>
    <w:rsid w:val="001A042F"/>
    <w:rsid w:val="001A0B1E"/>
    <w:rsid w:val="001A111E"/>
    <w:rsid w:val="001A2346"/>
    <w:rsid w:val="001A31A4"/>
    <w:rsid w:val="001A3320"/>
    <w:rsid w:val="001A49F7"/>
    <w:rsid w:val="001B0975"/>
    <w:rsid w:val="001B26B0"/>
    <w:rsid w:val="001B3B8E"/>
    <w:rsid w:val="001B79E0"/>
    <w:rsid w:val="001C0AFE"/>
    <w:rsid w:val="001C1DF9"/>
    <w:rsid w:val="001C2422"/>
    <w:rsid w:val="001C34AE"/>
    <w:rsid w:val="001C5D2D"/>
    <w:rsid w:val="001C6247"/>
    <w:rsid w:val="001C67F0"/>
    <w:rsid w:val="001C6E26"/>
    <w:rsid w:val="001C7271"/>
    <w:rsid w:val="001C7A97"/>
    <w:rsid w:val="001D2822"/>
    <w:rsid w:val="001D2E78"/>
    <w:rsid w:val="001D34A9"/>
    <w:rsid w:val="001D5D53"/>
    <w:rsid w:val="001D5D5D"/>
    <w:rsid w:val="001D75E4"/>
    <w:rsid w:val="001E0030"/>
    <w:rsid w:val="001E14BB"/>
    <w:rsid w:val="001E2E73"/>
    <w:rsid w:val="001E33D1"/>
    <w:rsid w:val="001E43AD"/>
    <w:rsid w:val="001E5B22"/>
    <w:rsid w:val="001E623B"/>
    <w:rsid w:val="001E63C9"/>
    <w:rsid w:val="001F3930"/>
    <w:rsid w:val="001F480E"/>
    <w:rsid w:val="001F4FE1"/>
    <w:rsid w:val="001F59CF"/>
    <w:rsid w:val="0020552B"/>
    <w:rsid w:val="002071AD"/>
    <w:rsid w:val="00207ED7"/>
    <w:rsid w:val="002123F0"/>
    <w:rsid w:val="00212EA7"/>
    <w:rsid w:val="002155B1"/>
    <w:rsid w:val="00216A9D"/>
    <w:rsid w:val="00216AE9"/>
    <w:rsid w:val="00217712"/>
    <w:rsid w:val="00217D7A"/>
    <w:rsid w:val="00223623"/>
    <w:rsid w:val="0022366C"/>
    <w:rsid w:val="00227519"/>
    <w:rsid w:val="00230183"/>
    <w:rsid w:val="0023331D"/>
    <w:rsid w:val="00233DE0"/>
    <w:rsid w:val="00234BF7"/>
    <w:rsid w:val="00235FFA"/>
    <w:rsid w:val="00236911"/>
    <w:rsid w:val="00236BD2"/>
    <w:rsid w:val="00240A8A"/>
    <w:rsid w:val="00241BB4"/>
    <w:rsid w:val="0024342B"/>
    <w:rsid w:val="0024609C"/>
    <w:rsid w:val="00247D10"/>
    <w:rsid w:val="00252815"/>
    <w:rsid w:val="00253775"/>
    <w:rsid w:val="0025457F"/>
    <w:rsid w:val="00255D73"/>
    <w:rsid w:val="00256261"/>
    <w:rsid w:val="00256684"/>
    <w:rsid w:val="00256F1B"/>
    <w:rsid w:val="00257457"/>
    <w:rsid w:val="00257C79"/>
    <w:rsid w:val="002664FF"/>
    <w:rsid w:val="00266720"/>
    <w:rsid w:val="002701DF"/>
    <w:rsid w:val="00270E54"/>
    <w:rsid w:val="0027132C"/>
    <w:rsid w:val="0027453F"/>
    <w:rsid w:val="0027514F"/>
    <w:rsid w:val="00276D2E"/>
    <w:rsid w:val="002807E4"/>
    <w:rsid w:val="002811EB"/>
    <w:rsid w:val="002812BD"/>
    <w:rsid w:val="00281790"/>
    <w:rsid w:val="00283288"/>
    <w:rsid w:val="00285DDD"/>
    <w:rsid w:val="00286166"/>
    <w:rsid w:val="002876E5"/>
    <w:rsid w:val="002907F7"/>
    <w:rsid w:val="00290BD1"/>
    <w:rsid w:val="00297D0F"/>
    <w:rsid w:val="002A00E9"/>
    <w:rsid w:val="002A0B6D"/>
    <w:rsid w:val="002A26A5"/>
    <w:rsid w:val="002A29A2"/>
    <w:rsid w:val="002A370F"/>
    <w:rsid w:val="002A3ABA"/>
    <w:rsid w:val="002A6719"/>
    <w:rsid w:val="002A70BF"/>
    <w:rsid w:val="002B0725"/>
    <w:rsid w:val="002B1626"/>
    <w:rsid w:val="002C3655"/>
    <w:rsid w:val="002C5304"/>
    <w:rsid w:val="002C5E2F"/>
    <w:rsid w:val="002D27E1"/>
    <w:rsid w:val="002E2B14"/>
    <w:rsid w:val="002E3923"/>
    <w:rsid w:val="002E450D"/>
    <w:rsid w:val="002E5D3F"/>
    <w:rsid w:val="002E63A7"/>
    <w:rsid w:val="002F088F"/>
    <w:rsid w:val="002F1BDB"/>
    <w:rsid w:val="002F3FDE"/>
    <w:rsid w:val="00300A14"/>
    <w:rsid w:val="00300F11"/>
    <w:rsid w:val="003073A5"/>
    <w:rsid w:val="003100A0"/>
    <w:rsid w:val="0031012F"/>
    <w:rsid w:val="003102FF"/>
    <w:rsid w:val="00310C8E"/>
    <w:rsid w:val="0031106D"/>
    <w:rsid w:val="00314A31"/>
    <w:rsid w:val="00315F7F"/>
    <w:rsid w:val="00325C95"/>
    <w:rsid w:val="00327479"/>
    <w:rsid w:val="00331B9A"/>
    <w:rsid w:val="0033404E"/>
    <w:rsid w:val="00334A62"/>
    <w:rsid w:val="003358DB"/>
    <w:rsid w:val="00344BB2"/>
    <w:rsid w:val="003511D0"/>
    <w:rsid w:val="003550C2"/>
    <w:rsid w:val="0035685C"/>
    <w:rsid w:val="00357A46"/>
    <w:rsid w:val="00360322"/>
    <w:rsid w:val="00360CD4"/>
    <w:rsid w:val="00361298"/>
    <w:rsid w:val="003617CD"/>
    <w:rsid w:val="00366876"/>
    <w:rsid w:val="00371EA7"/>
    <w:rsid w:val="00372CC4"/>
    <w:rsid w:val="0037472B"/>
    <w:rsid w:val="00374D6B"/>
    <w:rsid w:val="00375766"/>
    <w:rsid w:val="00376CA2"/>
    <w:rsid w:val="00376ECD"/>
    <w:rsid w:val="00377580"/>
    <w:rsid w:val="00381E07"/>
    <w:rsid w:val="00383B65"/>
    <w:rsid w:val="00385C92"/>
    <w:rsid w:val="003868BD"/>
    <w:rsid w:val="00387ED0"/>
    <w:rsid w:val="00390E32"/>
    <w:rsid w:val="0039109C"/>
    <w:rsid w:val="00392E64"/>
    <w:rsid w:val="0039632D"/>
    <w:rsid w:val="003A187D"/>
    <w:rsid w:val="003A1C38"/>
    <w:rsid w:val="003A4AAA"/>
    <w:rsid w:val="003A72C7"/>
    <w:rsid w:val="003A7A77"/>
    <w:rsid w:val="003B2C7C"/>
    <w:rsid w:val="003B2E7A"/>
    <w:rsid w:val="003C162C"/>
    <w:rsid w:val="003C16E4"/>
    <w:rsid w:val="003C4ED4"/>
    <w:rsid w:val="003C643C"/>
    <w:rsid w:val="003E09BA"/>
    <w:rsid w:val="003E37EC"/>
    <w:rsid w:val="003E42FD"/>
    <w:rsid w:val="003E4E27"/>
    <w:rsid w:val="003E68C1"/>
    <w:rsid w:val="003F36FE"/>
    <w:rsid w:val="00402112"/>
    <w:rsid w:val="00402278"/>
    <w:rsid w:val="0040549E"/>
    <w:rsid w:val="004073A2"/>
    <w:rsid w:val="00410276"/>
    <w:rsid w:val="004112FA"/>
    <w:rsid w:val="00411BFF"/>
    <w:rsid w:val="0041413F"/>
    <w:rsid w:val="0041434E"/>
    <w:rsid w:val="00414A9A"/>
    <w:rsid w:val="00417288"/>
    <w:rsid w:val="00420ACA"/>
    <w:rsid w:val="00421041"/>
    <w:rsid w:val="0042163C"/>
    <w:rsid w:val="0043076B"/>
    <w:rsid w:val="0043230C"/>
    <w:rsid w:val="00433181"/>
    <w:rsid w:val="0043515B"/>
    <w:rsid w:val="004450C9"/>
    <w:rsid w:val="0044554C"/>
    <w:rsid w:val="00447D37"/>
    <w:rsid w:val="00451D31"/>
    <w:rsid w:val="004548AE"/>
    <w:rsid w:val="00456079"/>
    <w:rsid w:val="00460686"/>
    <w:rsid w:val="00463789"/>
    <w:rsid w:val="00464030"/>
    <w:rsid w:val="00465954"/>
    <w:rsid w:val="004745F5"/>
    <w:rsid w:val="004762D1"/>
    <w:rsid w:val="004775E3"/>
    <w:rsid w:val="004820BF"/>
    <w:rsid w:val="00482428"/>
    <w:rsid w:val="00497E34"/>
    <w:rsid w:val="004A056C"/>
    <w:rsid w:val="004A33DD"/>
    <w:rsid w:val="004A69D7"/>
    <w:rsid w:val="004A703B"/>
    <w:rsid w:val="004B00DD"/>
    <w:rsid w:val="004B46C4"/>
    <w:rsid w:val="004B6A8B"/>
    <w:rsid w:val="004B7F0A"/>
    <w:rsid w:val="004C0FD0"/>
    <w:rsid w:val="004C3922"/>
    <w:rsid w:val="004C6ABF"/>
    <w:rsid w:val="004D4BB4"/>
    <w:rsid w:val="004D6B70"/>
    <w:rsid w:val="004E1785"/>
    <w:rsid w:val="004E64C3"/>
    <w:rsid w:val="004E7085"/>
    <w:rsid w:val="004F1944"/>
    <w:rsid w:val="004F1FA5"/>
    <w:rsid w:val="004F5994"/>
    <w:rsid w:val="004F5D26"/>
    <w:rsid w:val="004F5D39"/>
    <w:rsid w:val="00501F75"/>
    <w:rsid w:val="00501FA4"/>
    <w:rsid w:val="00510F3B"/>
    <w:rsid w:val="00514752"/>
    <w:rsid w:val="00515458"/>
    <w:rsid w:val="00517033"/>
    <w:rsid w:val="0051749C"/>
    <w:rsid w:val="00521A14"/>
    <w:rsid w:val="00522A20"/>
    <w:rsid w:val="005230F6"/>
    <w:rsid w:val="00526077"/>
    <w:rsid w:val="00526FAF"/>
    <w:rsid w:val="00530D96"/>
    <w:rsid w:val="00535416"/>
    <w:rsid w:val="00541DBB"/>
    <w:rsid w:val="00544F6C"/>
    <w:rsid w:val="005478C3"/>
    <w:rsid w:val="00547BAA"/>
    <w:rsid w:val="00550C1A"/>
    <w:rsid w:val="00550C9A"/>
    <w:rsid w:val="00550CEF"/>
    <w:rsid w:val="005544EB"/>
    <w:rsid w:val="00556292"/>
    <w:rsid w:val="0056044F"/>
    <w:rsid w:val="00560782"/>
    <w:rsid w:val="00562781"/>
    <w:rsid w:val="00563229"/>
    <w:rsid w:val="00563760"/>
    <w:rsid w:val="005738CF"/>
    <w:rsid w:val="005765AE"/>
    <w:rsid w:val="00577972"/>
    <w:rsid w:val="00580690"/>
    <w:rsid w:val="005827A7"/>
    <w:rsid w:val="00585D6C"/>
    <w:rsid w:val="00591A2B"/>
    <w:rsid w:val="00594784"/>
    <w:rsid w:val="005975B6"/>
    <w:rsid w:val="005A2338"/>
    <w:rsid w:val="005A555E"/>
    <w:rsid w:val="005B0435"/>
    <w:rsid w:val="005B443A"/>
    <w:rsid w:val="005B462D"/>
    <w:rsid w:val="005B5AE9"/>
    <w:rsid w:val="005B5D95"/>
    <w:rsid w:val="005C3BC4"/>
    <w:rsid w:val="005C5E98"/>
    <w:rsid w:val="005C784D"/>
    <w:rsid w:val="005D1E27"/>
    <w:rsid w:val="005D274C"/>
    <w:rsid w:val="005D5A66"/>
    <w:rsid w:val="005D769C"/>
    <w:rsid w:val="005E69A1"/>
    <w:rsid w:val="005E6BCA"/>
    <w:rsid w:val="005F305A"/>
    <w:rsid w:val="005F3F97"/>
    <w:rsid w:val="005F5EBB"/>
    <w:rsid w:val="005F7770"/>
    <w:rsid w:val="005F7B4A"/>
    <w:rsid w:val="00605413"/>
    <w:rsid w:val="006060B9"/>
    <w:rsid w:val="00606164"/>
    <w:rsid w:val="00607D1C"/>
    <w:rsid w:val="0061114E"/>
    <w:rsid w:val="00612514"/>
    <w:rsid w:val="00612DDE"/>
    <w:rsid w:val="00614B69"/>
    <w:rsid w:val="00623EC5"/>
    <w:rsid w:val="00624FA2"/>
    <w:rsid w:val="006271EA"/>
    <w:rsid w:val="00631328"/>
    <w:rsid w:val="00632234"/>
    <w:rsid w:val="00632ABF"/>
    <w:rsid w:val="006352D2"/>
    <w:rsid w:val="00637B89"/>
    <w:rsid w:val="00640485"/>
    <w:rsid w:val="00640E1B"/>
    <w:rsid w:val="00641D64"/>
    <w:rsid w:val="00641EF0"/>
    <w:rsid w:val="00642F5B"/>
    <w:rsid w:val="00644FC8"/>
    <w:rsid w:val="00645A35"/>
    <w:rsid w:val="00651F1F"/>
    <w:rsid w:val="00654658"/>
    <w:rsid w:val="00655ABD"/>
    <w:rsid w:val="00656927"/>
    <w:rsid w:val="00660610"/>
    <w:rsid w:val="00664706"/>
    <w:rsid w:val="00665A43"/>
    <w:rsid w:val="00665C3B"/>
    <w:rsid w:val="00667B13"/>
    <w:rsid w:val="00671B50"/>
    <w:rsid w:val="00673138"/>
    <w:rsid w:val="0067316F"/>
    <w:rsid w:val="006779A8"/>
    <w:rsid w:val="00681476"/>
    <w:rsid w:val="0068628C"/>
    <w:rsid w:val="0068732D"/>
    <w:rsid w:val="006940ED"/>
    <w:rsid w:val="006942B2"/>
    <w:rsid w:val="00694A8F"/>
    <w:rsid w:val="00694ECE"/>
    <w:rsid w:val="00694FBA"/>
    <w:rsid w:val="00695E60"/>
    <w:rsid w:val="00697689"/>
    <w:rsid w:val="006977F9"/>
    <w:rsid w:val="006A2657"/>
    <w:rsid w:val="006A521F"/>
    <w:rsid w:val="006A593E"/>
    <w:rsid w:val="006B1000"/>
    <w:rsid w:val="006B6A2E"/>
    <w:rsid w:val="006B701F"/>
    <w:rsid w:val="006C16F8"/>
    <w:rsid w:val="006C3043"/>
    <w:rsid w:val="006C3DA4"/>
    <w:rsid w:val="006D0430"/>
    <w:rsid w:val="006D119F"/>
    <w:rsid w:val="006D28A6"/>
    <w:rsid w:val="006D6800"/>
    <w:rsid w:val="006D71F8"/>
    <w:rsid w:val="006E0A4C"/>
    <w:rsid w:val="006E216C"/>
    <w:rsid w:val="006E270A"/>
    <w:rsid w:val="006E2CC4"/>
    <w:rsid w:val="006E3054"/>
    <w:rsid w:val="006E3FBC"/>
    <w:rsid w:val="006F3BFC"/>
    <w:rsid w:val="006F40E4"/>
    <w:rsid w:val="006F4AA9"/>
    <w:rsid w:val="006F532D"/>
    <w:rsid w:val="007015AF"/>
    <w:rsid w:val="0070419D"/>
    <w:rsid w:val="00705DF7"/>
    <w:rsid w:val="0071221A"/>
    <w:rsid w:val="00713316"/>
    <w:rsid w:val="007154A8"/>
    <w:rsid w:val="00724BA1"/>
    <w:rsid w:val="0072546C"/>
    <w:rsid w:val="0073176E"/>
    <w:rsid w:val="0073274C"/>
    <w:rsid w:val="00732CC2"/>
    <w:rsid w:val="007353CE"/>
    <w:rsid w:val="007355D6"/>
    <w:rsid w:val="0074327A"/>
    <w:rsid w:val="0074336C"/>
    <w:rsid w:val="00746661"/>
    <w:rsid w:val="0075172C"/>
    <w:rsid w:val="0075409A"/>
    <w:rsid w:val="00755363"/>
    <w:rsid w:val="0075575D"/>
    <w:rsid w:val="00756E0B"/>
    <w:rsid w:val="00757FCC"/>
    <w:rsid w:val="0076223C"/>
    <w:rsid w:val="00766037"/>
    <w:rsid w:val="007666C6"/>
    <w:rsid w:val="007729F5"/>
    <w:rsid w:val="0077345E"/>
    <w:rsid w:val="00774AC4"/>
    <w:rsid w:val="00780359"/>
    <w:rsid w:val="00782562"/>
    <w:rsid w:val="00782F05"/>
    <w:rsid w:val="007867F9"/>
    <w:rsid w:val="00792A14"/>
    <w:rsid w:val="007951D9"/>
    <w:rsid w:val="00796C6E"/>
    <w:rsid w:val="007A1044"/>
    <w:rsid w:val="007A4EF0"/>
    <w:rsid w:val="007A5846"/>
    <w:rsid w:val="007A7222"/>
    <w:rsid w:val="007B0077"/>
    <w:rsid w:val="007B0BC9"/>
    <w:rsid w:val="007B17FD"/>
    <w:rsid w:val="007B1F98"/>
    <w:rsid w:val="007B391A"/>
    <w:rsid w:val="007B4FBB"/>
    <w:rsid w:val="007B7EE4"/>
    <w:rsid w:val="007C055F"/>
    <w:rsid w:val="007C15DC"/>
    <w:rsid w:val="007C1A2C"/>
    <w:rsid w:val="007C40AA"/>
    <w:rsid w:val="007C4B0E"/>
    <w:rsid w:val="007C5407"/>
    <w:rsid w:val="007D0160"/>
    <w:rsid w:val="007D1916"/>
    <w:rsid w:val="007D2C80"/>
    <w:rsid w:val="007D36BF"/>
    <w:rsid w:val="007D5285"/>
    <w:rsid w:val="007E1493"/>
    <w:rsid w:val="007E1F9A"/>
    <w:rsid w:val="007F1A37"/>
    <w:rsid w:val="007F2852"/>
    <w:rsid w:val="007F42CD"/>
    <w:rsid w:val="007F5551"/>
    <w:rsid w:val="007F6C1E"/>
    <w:rsid w:val="007F7103"/>
    <w:rsid w:val="00800141"/>
    <w:rsid w:val="00800D0A"/>
    <w:rsid w:val="00801E50"/>
    <w:rsid w:val="00801F8E"/>
    <w:rsid w:val="00803EDC"/>
    <w:rsid w:val="008041EA"/>
    <w:rsid w:val="00804749"/>
    <w:rsid w:val="008061E0"/>
    <w:rsid w:val="008067E3"/>
    <w:rsid w:val="008069D9"/>
    <w:rsid w:val="00806A03"/>
    <w:rsid w:val="00807870"/>
    <w:rsid w:val="00813F99"/>
    <w:rsid w:val="008152BC"/>
    <w:rsid w:val="008158A5"/>
    <w:rsid w:val="0081623A"/>
    <w:rsid w:val="0081664C"/>
    <w:rsid w:val="00824369"/>
    <w:rsid w:val="008304A4"/>
    <w:rsid w:val="008377D8"/>
    <w:rsid w:val="00844DB9"/>
    <w:rsid w:val="00845AA2"/>
    <w:rsid w:val="0084701C"/>
    <w:rsid w:val="00847681"/>
    <w:rsid w:val="00853992"/>
    <w:rsid w:val="008547DB"/>
    <w:rsid w:val="00855C4A"/>
    <w:rsid w:val="00855E82"/>
    <w:rsid w:val="00857187"/>
    <w:rsid w:val="00857766"/>
    <w:rsid w:val="00861CE9"/>
    <w:rsid w:val="00862178"/>
    <w:rsid w:val="00866932"/>
    <w:rsid w:val="00872288"/>
    <w:rsid w:val="0087344E"/>
    <w:rsid w:val="0087354C"/>
    <w:rsid w:val="008746C9"/>
    <w:rsid w:val="00876AF2"/>
    <w:rsid w:val="00882C65"/>
    <w:rsid w:val="0088734F"/>
    <w:rsid w:val="00890ED2"/>
    <w:rsid w:val="008A136E"/>
    <w:rsid w:val="008A2F33"/>
    <w:rsid w:val="008A6CF8"/>
    <w:rsid w:val="008B0998"/>
    <w:rsid w:val="008C0950"/>
    <w:rsid w:val="008C21E8"/>
    <w:rsid w:val="008C238A"/>
    <w:rsid w:val="008C2DBB"/>
    <w:rsid w:val="008C3865"/>
    <w:rsid w:val="008C763D"/>
    <w:rsid w:val="008D2A50"/>
    <w:rsid w:val="008D46F9"/>
    <w:rsid w:val="008D771A"/>
    <w:rsid w:val="008E0700"/>
    <w:rsid w:val="008E72F1"/>
    <w:rsid w:val="008F21C6"/>
    <w:rsid w:val="008F2D7F"/>
    <w:rsid w:val="008F2D9A"/>
    <w:rsid w:val="0090156F"/>
    <w:rsid w:val="00905C4D"/>
    <w:rsid w:val="00905CF2"/>
    <w:rsid w:val="00913E2D"/>
    <w:rsid w:val="009145A0"/>
    <w:rsid w:val="00923975"/>
    <w:rsid w:val="009319D2"/>
    <w:rsid w:val="009361C6"/>
    <w:rsid w:val="0094152C"/>
    <w:rsid w:val="00941616"/>
    <w:rsid w:val="00942E07"/>
    <w:rsid w:val="009441A9"/>
    <w:rsid w:val="00947764"/>
    <w:rsid w:val="0095227C"/>
    <w:rsid w:val="009524DD"/>
    <w:rsid w:val="0095484B"/>
    <w:rsid w:val="00954D47"/>
    <w:rsid w:val="00956FC4"/>
    <w:rsid w:val="00960DE8"/>
    <w:rsid w:val="00963D97"/>
    <w:rsid w:val="00964FE1"/>
    <w:rsid w:val="0096647C"/>
    <w:rsid w:val="00966D96"/>
    <w:rsid w:val="00971ACA"/>
    <w:rsid w:val="009751AE"/>
    <w:rsid w:val="00981D5B"/>
    <w:rsid w:val="00983170"/>
    <w:rsid w:val="00984575"/>
    <w:rsid w:val="00987B44"/>
    <w:rsid w:val="00990715"/>
    <w:rsid w:val="009930CB"/>
    <w:rsid w:val="009A3C94"/>
    <w:rsid w:val="009A555B"/>
    <w:rsid w:val="009A6374"/>
    <w:rsid w:val="009A7E76"/>
    <w:rsid w:val="009B0078"/>
    <w:rsid w:val="009B2BBD"/>
    <w:rsid w:val="009B2F7F"/>
    <w:rsid w:val="009B4CAE"/>
    <w:rsid w:val="009B71D1"/>
    <w:rsid w:val="009C0906"/>
    <w:rsid w:val="009C2FD5"/>
    <w:rsid w:val="009C386E"/>
    <w:rsid w:val="009C3CF5"/>
    <w:rsid w:val="009C428B"/>
    <w:rsid w:val="009C5DCF"/>
    <w:rsid w:val="009C5FF8"/>
    <w:rsid w:val="009C6F53"/>
    <w:rsid w:val="009D2617"/>
    <w:rsid w:val="009D4452"/>
    <w:rsid w:val="009D4BD6"/>
    <w:rsid w:val="009D7095"/>
    <w:rsid w:val="009E3B6D"/>
    <w:rsid w:val="009E506E"/>
    <w:rsid w:val="009E5C1F"/>
    <w:rsid w:val="009E7CE5"/>
    <w:rsid w:val="009F048A"/>
    <w:rsid w:val="009F0BE9"/>
    <w:rsid w:val="009F2C38"/>
    <w:rsid w:val="009F3706"/>
    <w:rsid w:val="009F5116"/>
    <w:rsid w:val="00A007B9"/>
    <w:rsid w:val="00A0149C"/>
    <w:rsid w:val="00A037E7"/>
    <w:rsid w:val="00A10483"/>
    <w:rsid w:val="00A1260E"/>
    <w:rsid w:val="00A13741"/>
    <w:rsid w:val="00A164A2"/>
    <w:rsid w:val="00A17A4B"/>
    <w:rsid w:val="00A304D2"/>
    <w:rsid w:val="00A3125B"/>
    <w:rsid w:val="00A3265A"/>
    <w:rsid w:val="00A34334"/>
    <w:rsid w:val="00A34B9C"/>
    <w:rsid w:val="00A3568E"/>
    <w:rsid w:val="00A404C6"/>
    <w:rsid w:val="00A40D9D"/>
    <w:rsid w:val="00A42CFD"/>
    <w:rsid w:val="00A440D7"/>
    <w:rsid w:val="00A46C5A"/>
    <w:rsid w:val="00A55622"/>
    <w:rsid w:val="00A56B82"/>
    <w:rsid w:val="00A629B0"/>
    <w:rsid w:val="00A656CC"/>
    <w:rsid w:val="00A6637E"/>
    <w:rsid w:val="00A67878"/>
    <w:rsid w:val="00A75FB3"/>
    <w:rsid w:val="00A76B5E"/>
    <w:rsid w:val="00A779A1"/>
    <w:rsid w:val="00A8014B"/>
    <w:rsid w:val="00A84B79"/>
    <w:rsid w:val="00A92115"/>
    <w:rsid w:val="00A92DA1"/>
    <w:rsid w:val="00A93082"/>
    <w:rsid w:val="00A96805"/>
    <w:rsid w:val="00A97208"/>
    <w:rsid w:val="00AA36C0"/>
    <w:rsid w:val="00AA3AC1"/>
    <w:rsid w:val="00AA3F55"/>
    <w:rsid w:val="00AA423D"/>
    <w:rsid w:val="00AA5D64"/>
    <w:rsid w:val="00AB2150"/>
    <w:rsid w:val="00AB32C5"/>
    <w:rsid w:val="00AB3AEC"/>
    <w:rsid w:val="00AB5782"/>
    <w:rsid w:val="00AB5E4C"/>
    <w:rsid w:val="00AC17A3"/>
    <w:rsid w:val="00AC1E17"/>
    <w:rsid w:val="00AC3E54"/>
    <w:rsid w:val="00AC4B17"/>
    <w:rsid w:val="00AC5DB4"/>
    <w:rsid w:val="00AD6DC6"/>
    <w:rsid w:val="00AD7830"/>
    <w:rsid w:val="00AE0893"/>
    <w:rsid w:val="00AE19AC"/>
    <w:rsid w:val="00AE56FF"/>
    <w:rsid w:val="00AE6A4F"/>
    <w:rsid w:val="00AF0735"/>
    <w:rsid w:val="00AF0941"/>
    <w:rsid w:val="00AF2116"/>
    <w:rsid w:val="00AF27FF"/>
    <w:rsid w:val="00AF6B1F"/>
    <w:rsid w:val="00B019ED"/>
    <w:rsid w:val="00B0248C"/>
    <w:rsid w:val="00B033F7"/>
    <w:rsid w:val="00B03C17"/>
    <w:rsid w:val="00B04687"/>
    <w:rsid w:val="00B05418"/>
    <w:rsid w:val="00B06E31"/>
    <w:rsid w:val="00B134A6"/>
    <w:rsid w:val="00B13A3B"/>
    <w:rsid w:val="00B144BB"/>
    <w:rsid w:val="00B163BD"/>
    <w:rsid w:val="00B169D2"/>
    <w:rsid w:val="00B17798"/>
    <w:rsid w:val="00B22F67"/>
    <w:rsid w:val="00B35039"/>
    <w:rsid w:val="00B35222"/>
    <w:rsid w:val="00B3699C"/>
    <w:rsid w:val="00B412CC"/>
    <w:rsid w:val="00B4168D"/>
    <w:rsid w:val="00B54CE1"/>
    <w:rsid w:val="00B56DFF"/>
    <w:rsid w:val="00B56EF8"/>
    <w:rsid w:val="00B57351"/>
    <w:rsid w:val="00B626A5"/>
    <w:rsid w:val="00B650D0"/>
    <w:rsid w:val="00B6699A"/>
    <w:rsid w:val="00B6730B"/>
    <w:rsid w:val="00B72B15"/>
    <w:rsid w:val="00B732AD"/>
    <w:rsid w:val="00B771FA"/>
    <w:rsid w:val="00B815C8"/>
    <w:rsid w:val="00B864DA"/>
    <w:rsid w:val="00B93D7C"/>
    <w:rsid w:val="00B93D81"/>
    <w:rsid w:val="00BA253C"/>
    <w:rsid w:val="00BA528F"/>
    <w:rsid w:val="00BA703F"/>
    <w:rsid w:val="00BB0133"/>
    <w:rsid w:val="00BB13C3"/>
    <w:rsid w:val="00BB56CB"/>
    <w:rsid w:val="00BC101D"/>
    <w:rsid w:val="00BC2679"/>
    <w:rsid w:val="00BC274D"/>
    <w:rsid w:val="00BC4B74"/>
    <w:rsid w:val="00BC62EA"/>
    <w:rsid w:val="00BD0979"/>
    <w:rsid w:val="00BD0C79"/>
    <w:rsid w:val="00BD4881"/>
    <w:rsid w:val="00BE25A3"/>
    <w:rsid w:val="00BE45B4"/>
    <w:rsid w:val="00BF1D3E"/>
    <w:rsid w:val="00BF3DB5"/>
    <w:rsid w:val="00BF4547"/>
    <w:rsid w:val="00C0163A"/>
    <w:rsid w:val="00C023B5"/>
    <w:rsid w:val="00C02F4D"/>
    <w:rsid w:val="00C03E43"/>
    <w:rsid w:val="00C0490A"/>
    <w:rsid w:val="00C056E8"/>
    <w:rsid w:val="00C06FA0"/>
    <w:rsid w:val="00C07E1A"/>
    <w:rsid w:val="00C104BA"/>
    <w:rsid w:val="00C12512"/>
    <w:rsid w:val="00C132C6"/>
    <w:rsid w:val="00C15275"/>
    <w:rsid w:val="00C161F2"/>
    <w:rsid w:val="00C167D0"/>
    <w:rsid w:val="00C20916"/>
    <w:rsid w:val="00C225B1"/>
    <w:rsid w:val="00C238DD"/>
    <w:rsid w:val="00C23D04"/>
    <w:rsid w:val="00C25CF4"/>
    <w:rsid w:val="00C266C3"/>
    <w:rsid w:val="00C276AD"/>
    <w:rsid w:val="00C31DE2"/>
    <w:rsid w:val="00C32EAF"/>
    <w:rsid w:val="00C379EC"/>
    <w:rsid w:val="00C411CE"/>
    <w:rsid w:val="00C44F34"/>
    <w:rsid w:val="00C451CC"/>
    <w:rsid w:val="00C463B4"/>
    <w:rsid w:val="00C466CC"/>
    <w:rsid w:val="00C46B7A"/>
    <w:rsid w:val="00C47283"/>
    <w:rsid w:val="00C500DC"/>
    <w:rsid w:val="00C506EC"/>
    <w:rsid w:val="00C523A7"/>
    <w:rsid w:val="00C532FB"/>
    <w:rsid w:val="00C548F1"/>
    <w:rsid w:val="00C5618F"/>
    <w:rsid w:val="00C56D34"/>
    <w:rsid w:val="00C612AB"/>
    <w:rsid w:val="00C61437"/>
    <w:rsid w:val="00C617BC"/>
    <w:rsid w:val="00C63321"/>
    <w:rsid w:val="00C81937"/>
    <w:rsid w:val="00C81CFA"/>
    <w:rsid w:val="00C82B24"/>
    <w:rsid w:val="00C85A3E"/>
    <w:rsid w:val="00C911AC"/>
    <w:rsid w:val="00C918EC"/>
    <w:rsid w:val="00C91F5F"/>
    <w:rsid w:val="00C94623"/>
    <w:rsid w:val="00C950D6"/>
    <w:rsid w:val="00C95F40"/>
    <w:rsid w:val="00C969A1"/>
    <w:rsid w:val="00C96AEB"/>
    <w:rsid w:val="00CA0B3E"/>
    <w:rsid w:val="00CA0BF9"/>
    <w:rsid w:val="00CA2A90"/>
    <w:rsid w:val="00CB2147"/>
    <w:rsid w:val="00CB352B"/>
    <w:rsid w:val="00CB5B25"/>
    <w:rsid w:val="00CC4984"/>
    <w:rsid w:val="00CC4D49"/>
    <w:rsid w:val="00CC79B6"/>
    <w:rsid w:val="00CD0087"/>
    <w:rsid w:val="00CD3D26"/>
    <w:rsid w:val="00CE0500"/>
    <w:rsid w:val="00CE0857"/>
    <w:rsid w:val="00CE1E4A"/>
    <w:rsid w:val="00CE5961"/>
    <w:rsid w:val="00CE6933"/>
    <w:rsid w:val="00CE7CF3"/>
    <w:rsid w:val="00CF19E4"/>
    <w:rsid w:val="00CF4EBB"/>
    <w:rsid w:val="00CF5362"/>
    <w:rsid w:val="00D0118B"/>
    <w:rsid w:val="00D0407E"/>
    <w:rsid w:val="00D048B9"/>
    <w:rsid w:val="00D052CB"/>
    <w:rsid w:val="00D14F64"/>
    <w:rsid w:val="00D16E62"/>
    <w:rsid w:val="00D177BD"/>
    <w:rsid w:val="00D17E17"/>
    <w:rsid w:val="00D20257"/>
    <w:rsid w:val="00D2041C"/>
    <w:rsid w:val="00D20EF1"/>
    <w:rsid w:val="00D227EA"/>
    <w:rsid w:val="00D24611"/>
    <w:rsid w:val="00D24D28"/>
    <w:rsid w:val="00D3242A"/>
    <w:rsid w:val="00D33E6A"/>
    <w:rsid w:val="00D3511D"/>
    <w:rsid w:val="00D360EF"/>
    <w:rsid w:val="00D40E64"/>
    <w:rsid w:val="00D41CB8"/>
    <w:rsid w:val="00D44AE6"/>
    <w:rsid w:val="00D5068D"/>
    <w:rsid w:val="00D55694"/>
    <w:rsid w:val="00D55E09"/>
    <w:rsid w:val="00D56D7B"/>
    <w:rsid w:val="00D6201D"/>
    <w:rsid w:val="00D63F02"/>
    <w:rsid w:val="00D66944"/>
    <w:rsid w:val="00D73B1A"/>
    <w:rsid w:val="00D766F6"/>
    <w:rsid w:val="00D8065B"/>
    <w:rsid w:val="00D8268C"/>
    <w:rsid w:val="00D85F6A"/>
    <w:rsid w:val="00D86399"/>
    <w:rsid w:val="00D871FC"/>
    <w:rsid w:val="00D91028"/>
    <w:rsid w:val="00D94865"/>
    <w:rsid w:val="00DA1501"/>
    <w:rsid w:val="00DA6E0E"/>
    <w:rsid w:val="00DB06A3"/>
    <w:rsid w:val="00DB140F"/>
    <w:rsid w:val="00DB29AA"/>
    <w:rsid w:val="00DB2CDD"/>
    <w:rsid w:val="00DB33B7"/>
    <w:rsid w:val="00DB3EDE"/>
    <w:rsid w:val="00DC387C"/>
    <w:rsid w:val="00DC6B20"/>
    <w:rsid w:val="00DC7673"/>
    <w:rsid w:val="00DD0274"/>
    <w:rsid w:val="00DD2719"/>
    <w:rsid w:val="00DD293D"/>
    <w:rsid w:val="00DD3921"/>
    <w:rsid w:val="00DD5009"/>
    <w:rsid w:val="00DD58D2"/>
    <w:rsid w:val="00DD5DB6"/>
    <w:rsid w:val="00DF0419"/>
    <w:rsid w:val="00DF0F5D"/>
    <w:rsid w:val="00DF0F85"/>
    <w:rsid w:val="00DF3E33"/>
    <w:rsid w:val="00DF565E"/>
    <w:rsid w:val="00DF722F"/>
    <w:rsid w:val="00E007CD"/>
    <w:rsid w:val="00E01128"/>
    <w:rsid w:val="00E01B68"/>
    <w:rsid w:val="00E01B76"/>
    <w:rsid w:val="00E03DBC"/>
    <w:rsid w:val="00E0462B"/>
    <w:rsid w:val="00E063B7"/>
    <w:rsid w:val="00E06CE3"/>
    <w:rsid w:val="00E122A7"/>
    <w:rsid w:val="00E1295E"/>
    <w:rsid w:val="00E1430B"/>
    <w:rsid w:val="00E14E02"/>
    <w:rsid w:val="00E21C9D"/>
    <w:rsid w:val="00E2215E"/>
    <w:rsid w:val="00E22C41"/>
    <w:rsid w:val="00E23D2C"/>
    <w:rsid w:val="00E23D3C"/>
    <w:rsid w:val="00E258B7"/>
    <w:rsid w:val="00E279FD"/>
    <w:rsid w:val="00E32644"/>
    <w:rsid w:val="00E37BBC"/>
    <w:rsid w:val="00E40629"/>
    <w:rsid w:val="00E407F0"/>
    <w:rsid w:val="00E41210"/>
    <w:rsid w:val="00E44CB2"/>
    <w:rsid w:val="00E45A3A"/>
    <w:rsid w:val="00E46968"/>
    <w:rsid w:val="00E46D60"/>
    <w:rsid w:val="00E47B11"/>
    <w:rsid w:val="00E50788"/>
    <w:rsid w:val="00E5417E"/>
    <w:rsid w:val="00E54793"/>
    <w:rsid w:val="00E55133"/>
    <w:rsid w:val="00E55170"/>
    <w:rsid w:val="00E64BBC"/>
    <w:rsid w:val="00E67CE4"/>
    <w:rsid w:val="00E72CA2"/>
    <w:rsid w:val="00E735BD"/>
    <w:rsid w:val="00E73882"/>
    <w:rsid w:val="00E7491C"/>
    <w:rsid w:val="00E7648D"/>
    <w:rsid w:val="00E7659A"/>
    <w:rsid w:val="00E812E3"/>
    <w:rsid w:val="00E851BB"/>
    <w:rsid w:val="00E86D14"/>
    <w:rsid w:val="00E86D68"/>
    <w:rsid w:val="00E90572"/>
    <w:rsid w:val="00E905BE"/>
    <w:rsid w:val="00EA0D52"/>
    <w:rsid w:val="00EA12A0"/>
    <w:rsid w:val="00EA45B3"/>
    <w:rsid w:val="00EB5735"/>
    <w:rsid w:val="00EB75EA"/>
    <w:rsid w:val="00EC01A0"/>
    <w:rsid w:val="00EC379E"/>
    <w:rsid w:val="00ED4E38"/>
    <w:rsid w:val="00ED5519"/>
    <w:rsid w:val="00ED5D97"/>
    <w:rsid w:val="00ED67EA"/>
    <w:rsid w:val="00EF164C"/>
    <w:rsid w:val="00EF3FC9"/>
    <w:rsid w:val="00EF5E56"/>
    <w:rsid w:val="00EF6D9A"/>
    <w:rsid w:val="00EF6E76"/>
    <w:rsid w:val="00F0140C"/>
    <w:rsid w:val="00F033D5"/>
    <w:rsid w:val="00F067FB"/>
    <w:rsid w:val="00F0786D"/>
    <w:rsid w:val="00F10B0D"/>
    <w:rsid w:val="00F14675"/>
    <w:rsid w:val="00F146DD"/>
    <w:rsid w:val="00F15A62"/>
    <w:rsid w:val="00F2438D"/>
    <w:rsid w:val="00F2534D"/>
    <w:rsid w:val="00F25794"/>
    <w:rsid w:val="00F264F3"/>
    <w:rsid w:val="00F3028B"/>
    <w:rsid w:val="00F31426"/>
    <w:rsid w:val="00F31732"/>
    <w:rsid w:val="00F33A58"/>
    <w:rsid w:val="00F33F2A"/>
    <w:rsid w:val="00F41215"/>
    <w:rsid w:val="00F425C8"/>
    <w:rsid w:val="00F4435E"/>
    <w:rsid w:val="00F4474C"/>
    <w:rsid w:val="00F44882"/>
    <w:rsid w:val="00F45714"/>
    <w:rsid w:val="00F46400"/>
    <w:rsid w:val="00F51B63"/>
    <w:rsid w:val="00F51DE0"/>
    <w:rsid w:val="00F61857"/>
    <w:rsid w:val="00F623A3"/>
    <w:rsid w:val="00F6358C"/>
    <w:rsid w:val="00F645DB"/>
    <w:rsid w:val="00F66527"/>
    <w:rsid w:val="00F814FF"/>
    <w:rsid w:val="00F83872"/>
    <w:rsid w:val="00F8680E"/>
    <w:rsid w:val="00F94388"/>
    <w:rsid w:val="00F954C4"/>
    <w:rsid w:val="00F95C6D"/>
    <w:rsid w:val="00FA08A5"/>
    <w:rsid w:val="00FA13F5"/>
    <w:rsid w:val="00FA1FED"/>
    <w:rsid w:val="00FA30C3"/>
    <w:rsid w:val="00FA6B19"/>
    <w:rsid w:val="00FB119F"/>
    <w:rsid w:val="00FB47F8"/>
    <w:rsid w:val="00FB4A4D"/>
    <w:rsid w:val="00FB5ED7"/>
    <w:rsid w:val="00FB7F18"/>
    <w:rsid w:val="00FE0029"/>
    <w:rsid w:val="00FE0FDD"/>
    <w:rsid w:val="00FE499C"/>
    <w:rsid w:val="00FF3F42"/>
    <w:rsid w:val="00FF5D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730E79C"/>
  <w15:docId w15:val="{58ACAB07-2DA4-4617-B826-D96F16EF8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26077"/>
    <w:pPr>
      <w:widowControl w:val="0"/>
      <w:autoSpaceDE w:val="0"/>
      <w:autoSpaceDN w:val="0"/>
      <w:adjustRightInd w:val="0"/>
    </w:pPr>
    <w:rPr>
      <w:rFonts w:cs="Times New Roman"/>
      <w:sz w:val="24"/>
      <w:szCs w:val="24"/>
    </w:rPr>
  </w:style>
  <w:style w:type="paragraph" w:styleId="Heading1">
    <w:name w:val="heading 1"/>
    <w:next w:val="BodyText"/>
    <w:link w:val="Heading1Char"/>
    <w:qFormat/>
    <w:rsid w:val="00017771"/>
    <w:pPr>
      <w:keepNext/>
      <w:keepLines/>
      <w:widowControl w:val="0"/>
      <w:autoSpaceDE w:val="0"/>
      <w:autoSpaceDN w:val="0"/>
      <w:adjustRightInd w:val="0"/>
      <w:spacing w:before="440" w:after="220"/>
      <w:ind w:left="360" w:hanging="360"/>
      <w:outlineLvl w:val="0"/>
    </w:pPr>
    <w:rPr>
      <w:rFonts w:eastAsiaTheme="majorEastAsia" w:cstheme="majorBidi"/>
      <w:caps/>
    </w:rPr>
  </w:style>
  <w:style w:type="paragraph" w:styleId="Heading2">
    <w:name w:val="heading 2"/>
    <w:basedOn w:val="BodyText"/>
    <w:next w:val="BodyText"/>
    <w:link w:val="Heading2Char"/>
    <w:qFormat/>
    <w:rsid w:val="00017771"/>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017771"/>
    <w:pPr>
      <w:outlineLvl w:val="2"/>
    </w:pPr>
  </w:style>
  <w:style w:type="paragraph" w:styleId="Heading4">
    <w:name w:val="heading 4"/>
    <w:next w:val="BodyText"/>
    <w:link w:val="Heading4Char"/>
    <w:uiPriority w:val="9"/>
    <w:semiHidden/>
    <w:unhideWhenUsed/>
    <w:qFormat/>
    <w:rsid w:val="00017771"/>
    <w:pPr>
      <w:keepNext/>
      <w:keepLines/>
      <w:spacing w:after="220"/>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8069D9"/>
  </w:style>
  <w:style w:type="paragraph" w:customStyle="1" w:styleId="Level1">
    <w:name w:val="Level 1"/>
    <w:basedOn w:val="Normal"/>
    <w:rsid w:val="008069D9"/>
    <w:pPr>
      <w:ind w:left="244" w:hanging="244"/>
    </w:pPr>
  </w:style>
  <w:style w:type="character" w:customStyle="1" w:styleId="Hypertext">
    <w:name w:val="Hypertext"/>
    <w:rsid w:val="00C81937"/>
    <w:rPr>
      <w:color w:val="0000FF"/>
      <w:u w:val="single"/>
    </w:rPr>
  </w:style>
  <w:style w:type="paragraph" w:styleId="Header">
    <w:name w:val="header"/>
    <w:basedOn w:val="Normal"/>
    <w:link w:val="HeaderChar"/>
    <w:rsid w:val="008069D9"/>
    <w:pPr>
      <w:tabs>
        <w:tab w:val="center" w:pos="4320"/>
        <w:tab w:val="right" w:pos="8640"/>
      </w:tabs>
    </w:pPr>
  </w:style>
  <w:style w:type="paragraph" w:styleId="Footer">
    <w:name w:val="footer"/>
    <w:basedOn w:val="Normal"/>
    <w:link w:val="FooterChar"/>
    <w:uiPriority w:val="99"/>
    <w:rsid w:val="00B06E31"/>
    <w:pPr>
      <w:tabs>
        <w:tab w:val="center" w:pos="4320"/>
        <w:tab w:val="right" w:pos="8640"/>
      </w:tabs>
    </w:pPr>
    <w:rPr>
      <w:sz w:val="22"/>
    </w:rPr>
  </w:style>
  <w:style w:type="character" w:styleId="PageNumber">
    <w:name w:val="page number"/>
    <w:basedOn w:val="DefaultParagraphFont"/>
    <w:rsid w:val="008069D9"/>
  </w:style>
  <w:style w:type="character" w:styleId="Hyperlink">
    <w:name w:val="Hyperlink"/>
    <w:basedOn w:val="DefaultParagraphFont"/>
    <w:rsid w:val="00EB5735"/>
    <w:rPr>
      <w:color w:val="0000FF"/>
      <w:u w:val="single"/>
    </w:rPr>
  </w:style>
  <w:style w:type="table" w:styleId="TableGrid">
    <w:name w:val="Table Grid"/>
    <w:basedOn w:val="TableNormal"/>
    <w:rsid w:val="008069D9"/>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8069D9"/>
    <w:rPr>
      <w:rFonts w:ascii="Tahoma" w:hAnsi="Tahoma" w:cs="Tahoma"/>
      <w:sz w:val="16"/>
      <w:szCs w:val="16"/>
    </w:rPr>
  </w:style>
  <w:style w:type="character" w:customStyle="1" w:styleId="BalloonTextChar">
    <w:name w:val="Balloon Text Char"/>
    <w:basedOn w:val="DefaultParagraphFont"/>
    <w:link w:val="BalloonText"/>
    <w:rsid w:val="00F51DE0"/>
    <w:rPr>
      <w:rFonts w:ascii="Tahoma" w:hAnsi="Tahoma" w:cs="Tahoma"/>
      <w:sz w:val="16"/>
      <w:szCs w:val="16"/>
    </w:rPr>
  </w:style>
  <w:style w:type="character" w:styleId="CommentReference">
    <w:name w:val="annotation reference"/>
    <w:basedOn w:val="DefaultParagraphFont"/>
    <w:rsid w:val="008069D9"/>
    <w:rPr>
      <w:sz w:val="16"/>
      <w:szCs w:val="16"/>
    </w:rPr>
  </w:style>
  <w:style w:type="paragraph" w:styleId="CommentText">
    <w:name w:val="annotation text"/>
    <w:basedOn w:val="Normal"/>
    <w:link w:val="CommentTextChar"/>
    <w:rsid w:val="008069D9"/>
    <w:rPr>
      <w:sz w:val="20"/>
      <w:szCs w:val="20"/>
    </w:rPr>
  </w:style>
  <w:style w:type="character" w:customStyle="1" w:styleId="CommentTextChar">
    <w:name w:val="Comment Text Char"/>
    <w:basedOn w:val="DefaultParagraphFont"/>
    <w:link w:val="CommentText"/>
    <w:rsid w:val="008069D9"/>
    <w:rPr>
      <w:rFonts w:cs="Times New Roman"/>
      <w:sz w:val="20"/>
      <w:szCs w:val="20"/>
    </w:rPr>
  </w:style>
  <w:style w:type="paragraph" w:styleId="CommentSubject">
    <w:name w:val="annotation subject"/>
    <w:basedOn w:val="CommentText"/>
    <w:next w:val="CommentText"/>
    <w:link w:val="CommentSubjectChar"/>
    <w:rsid w:val="008069D9"/>
    <w:rPr>
      <w:b/>
      <w:bCs/>
    </w:rPr>
  </w:style>
  <w:style w:type="character" w:customStyle="1" w:styleId="CommentSubjectChar">
    <w:name w:val="Comment Subject Char"/>
    <w:basedOn w:val="CommentTextChar"/>
    <w:link w:val="CommentSubject"/>
    <w:rsid w:val="008069D9"/>
    <w:rPr>
      <w:rFonts w:cs="Times New Roman"/>
      <w:b/>
      <w:bCs/>
      <w:sz w:val="20"/>
      <w:szCs w:val="20"/>
    </w:rPr>
  </w:style>
  <w:style w:type="paragraph" w:styleId="Revision">
    <w:name w:val="Revision"/>
    <w:hidden/>
    <w:uiPriority w:val="99"/>
    <w:semiHidden/>
    <w:rsid w:val="00855C4A"/>
    <w:rPr>
      <w:rFonts w:ascii="Letter Gothic" w:hAnsi="Letter Gothic"/>
      <w:sz w:val="24"/>
      <w:szCs w:val="24"/>
    </w:rPr>
  </w:style>
  <w:style w:type="character" w:styleId="FollowedHyperlink">
    <w:name w:val="FollowedHyperlink"/>
    <w:basedOn w:val="DefaultParagraphFont"/>
    <w:rsid w:val="001E14BB"/>
    <w:rPr>
      <w:color w:val="800080" w:themeColor="followedHyperlink"/>
      <w:u w:val="single"/>
    </w:rPr>
  </w:style>
  <w:style w:type="paragraph" w:styleId="ListParagraph">
    <w:name w:val="List Paragraph"/>
    <w:basedOn w:val="Normal"/>
    <w:uiPriority w:val="34"/>
    <w:qFormat/>
    <w:rsid w:val="008069D9"/>
    <w:pPr>
      <w:ind w:left="720"/>
    </w:pPr>
  </w:style>
  <w:style w:type="character" w:styleId="PlaceholderText">
    <w:name w:val="Placeholder Text"/>
    <w:basedOn w:val="DefaultParagraphFont"/>
    <w:uiPriority w:val="99"/>
    <w:semiHidden/>
    <w:rsid w:val="00366876"/>
    <w:rPr>
      <w:color w:val="808080"/>
    </w:rPr>
  </w:style>
  <w:style w:type="character" w:customStyle="1" w:styleId="HeaderChar">
    <w:name w:val="Header Char"/>
    <w:basedOn w:val="DefaultParagraphFont"/>
    <w:link w:val="Header"/>
    <w:rsid w:val="009441A9"/>
    <w:rPr>
      <w:rFonts w:cs="Times New Roman"/>
      <w:sz w:val="24"/>
      <w:szCs w:val="24"/>
    </w:rPr>
  </w:style>
  <w:style w:type="paragraph" w:styleId="NormalWeb">
    <w:name w:val="Normal (Web)"/>
    <w:basedOn w:val="Normal"/>
    <w:uiPriority w:val="99"/>
    <w:unhideWhenUsed/>
    <w:rsid w:val="008069D9"/>
    <w:pPr>
      <w:widowControl/>
      <w:autoSpaceDE/>
      <w:autoSpaceDN/>
      <w:adjustRightInd/>
      <w:spacing w:before="100" w:beforeAutospacing="1" w:after="100" w:afterAutospacing="1"/>
    </w:pPr>
    <w:rPr>
      <w:rFonts w:ascii="Times New Roman" w:eastAsiaTheme="minorEastAsia" w:hAnsi="Times New Roman"/>
    </w:rPr>
  </w:style>
  <w:style w:type="character" w:styleId="UnresolvedMention">
    <w:name w:val="Unresolved Mention"/>
    <w:basedOn w:val="DefaultParagraphFont"/>
    <w:uiPriority w:val="99"/>
    <w:semiHidden/>
    <w:unhideWhenUsed/>
    <w:rsid w:val="0068732D"/>
    <w:rPr>
      <w:color w:val="605E5C"/>
      <w:shd w:val="clear" w:color="auto" w:fill="E1DFDD"/>
    </w:rPr>
  </w:style>
  <w:style w:type="paragraph" w:styleId="FootnoteText">
    <w:name w:val="footnote text"/>
    <w:basedOn w:val="Normal"/>
    <w:link w:val="FootnoteTextChar"/>
    <w:semiHidden/>
    <w:unhideWhenUsed/>
    <w:rsid w:val="008069D9"/>
    <w:rPr>
      <w:sz w:val="20"/>
      <w:szCs w:val="20"/>
    </w:rPr>
  </w:style>
  <w:style w:type="character" w:customStyle="1" w:styleId="FootnoteTextChar">
    <w:name w:val="Footnote Text Char"/>
    <w:basedOn w:val="DefaultParagraphFont"/>
    <w:link w:val="FootnoteText"/>
    <w:semiHidden/>
    <w:rsid w:val="008069D9"/>
    <w:rPr>
      <w:rFonts w:cs="Times New Roman"/>
      <w:sz w:val="20"/>
      <w:szCs w:val="20"/>
    </w:rPr>
  </w:style>
  <w:style w:type="paragraph" w:styleId="BodyText">
    <w:name w:val="Body Text"/>
    <w:link w:val="BodyTextChar"/>
    <w:rsid w:val="00017771"/>
    <w:pPr>
      <w:spacing w:after="220"/>
    </w:pPr>
    <w:rPr>
      <w:rFonts w:eastAsiaTheme="minorHAnsi"/>
    </w:rPr>
  </w:style>
  <w:style w:type="character" w:customStyle="1" w:styleId="BodyTextChar">
    <w:name w:val="Body Text Char"/>
    <w:basedOn w:val="DefaultParagraphFont"/>
    <w:link w:val="BodyText"/>
    <w:rsid w:val="00017771"/>
    <w:rPr>
      <w:rFonts w:eastAsiaTheme="minorHAnsi"/>
    </w:rPr>
  </w:style>
  <w:style w:type="paragraph" w:styleId="BodyText2">
    <w:name w:val="Body Text 2"/>
    <w:link w:val="BodyText2Char"/>
    <w:rsid w:val="00017771"/>
    <w:pPr>
      <w:spacing w:after="220"/>
      <w:ind w:left="720" w:hanging="720"/>
    </w:pPr>
    <w:rPr>
      <w:rFonts w:eastAsiaTheme="majorEastAsia" w:cstheme="majorBidi"/>
    </w:rPr>
  </w:style>
  <w:style w:type="character" w:customStyle="1" w:styleId="BodyText2Char">
    <w:name w:val="Body Text 2 Char"/>
    <w:basedOn w:val="DefaultParagraphFont"/>
    <w:link w:val="BodyText2"/>
    <w:rsid w:val="00017771"/>
    <w:rPr>
      <w:rFonts w:eastAsiaTheme="majorEastAsia" w:cstheme="majorBidi"/>
    </w:rPr>
  </w:style>
  <w:style w:type="paragraph" w:styleId="BodyText3">
    <w:name w:val="Body Text 3"/>
    <w:basedOn w:val="BodyText"/>
    <w:link w:val="BodyText3Char"/>
    <w:rsid w:val="00017771"/>
    <w:pPr>
      <w:ind w:left="720"/>
    </w:pPr>
    <w:rPr>
      <w:rFonts w:eastAsiaTheme="majorEastAsia" w:cstheme="majorBidi"/>
    </w:rPr>
  </w:style>
  <w:style w:type="character" w:customStyle="1" w:styleId="BodyText3Char">
    <w:name w:val="Body Text 3 Char"/>
    <w:basedOn w:val="DefaultParagraphFont"/>
    <w:link w:val="BodyText3"/>
    <w:rsid w:val="00017771"/>
    <w:rPr>
      <w:rFonts w:eastAsiaTheme="majorEastAsia" w:cstheme="majorBidi"/>
    </w:rPr>
  </w:style>
  <w:style w:type="paragraph" w:customStyle="1" w:styleId="Default">
    <w:name w:val="Default"/>
    <w:rsid w:val="008069D9"/>
    <w:pPr>
      <w:autoSpaceDE w:val="0"/>
      <w:autoSpaceDN w:val="0"/>
      <w:adjustRightInd w:val="0"/>
    </w:pPr>
    <w:rPr>
      <w:color w:val="000000"/>
      <w:sz w:val="24"/>
      <w:szCs w:val="24"/>
    </w:rPr>
  </w:style>
  <w:style w:type="character" w:customStyle="1" w:styleId="FooterChar">
    <w:name w:val="Footer Char"/>
    <w:basedOn w:val="DefaultParagraphFont"/>
    <w:link w:val="Footer"/>
    <w:uiPriority w:val="99"/>
    <w:rsid w:val="00B06E31"/>
    <w:rPr>
      <w:rFonts w:cs="Times New Roman"/>
      <w:szCs w:val="24"/>
    </w:rPr>
  </w:style>
  <w:style w:type="character" w:customStyle="1" w:styleId="Heading1Char">
    <w:name w:val="Heading 1 Char"/>
    <w:basedOn w:val="DefaultParagraphFont"/>
    <w:link w:val="Heading1"/>
    <w:rsid w:val="00017771"/>
    <w:rPr>
      <w:rFonts w:eastAsiaTheme="majorEastAsia" w:cstheme="majorBidi"/>
      <w:caps/>
    </w:rPr>
  </w:style>
  <w:style w:type="character" w:customStyle="1" w:styleId="Heading2Char">
    <w:name w:val="Heading 2 Char"/>
    <w:basedOn w:val="DefaultParagraphFont"/>
    <w:link w:val="Heading2"/>
    <w:rsid w:val="00017771"/>
    <w:rPr>
      <w:rFonts w:eastAsiaTheme="majorEastAsia" w:cstheme="majorBidi"/>
    </w:rPr>
  </w:style>
  <w:style w:type="paragraph" w:styleId="NoSpacing">
    <w:name w:val="No Spacing"/>
    <w:uiPriority w:val="1"/>
    <w:qFormat/>
    <w:rsid w:val="008069D9"/>
    <w:pPr>
      <w:widowControl w:val="0"/>
      <w:autoSpaceDE w:val="0"/>
      <w:autoSpaceDN w:val="0"/>
      <w:adjustRightInd w:val="0"/>
    </w:pPr>
    <w:rPr>
      <w:rFonts w:cs="Times New Roman"/>
      <w:sz w:val="24"/>
      <w:szCs w:val="24"/>
    </w:rPr>
  </w:style>
  <w:style w:type="character" w:customStyle="1" w:styleId="normaltextrun1">
    <w:name w:val="normaltextrun1"/>
    <w:basedOn w:val="DefaultParagraphFont"/>
    <w:rsid w:val="008069D9"/>
  </w:style>
  <w:style w:type="paragraph" w:customStyle="1" w:styleId="Applicability">
    <w:name w:val="Applicability"/>
    <w:basedOn w:val="BodyText"/>
    <w:qFormat/>
    <w:rsid w:val="00017771"/>
    <w:pPr>
      <w:spacing w:before="440"/>
      <w:ind w:left="2160" w:hanging="2160"/>
    </w:pPr>
  </w:style>
  <w:style w:type="paragraph" w:customStyle="1" w:styleId="attachmenttitle">
    <w:name w:val="attachment title"/>
    <w:next w:val="BodyText"/>
    <w:qFormat/>
    <w:rsid w:val="00017771"/>
    <w:pPr>
      <w:keepNext/>
      <w:keepLines/>
      <w:widowControl w:val="0"/>
      <w:spacing w:after="220"/>
      <w:jc w:val="center"/>
      <w:outlineLvl w:val="0"/>
    </w:pPr>
  </w:style>
  <w:style w:type="paragraph" w:customStyle="1" w:styleId="BodyText-table">
    <w:name w:val="Body Text - table"/>
    <w:qFormat/>
    <w:rsid w:val="00017771"/>
    <w:rPr>
      <w:rFonts w:eastAsiaTheme="minorHAnsi" w:cstheme="minorBidi"/>
    </w:rPr>
  </w:style>
  <w:style w:type="character" w:customStyle="1" w:styleId="Commitment">
    <w:name w:val="Commitment"/>
    <w:basedOn w:val="BodyTextChar"/>
    <w:uiPriority w:val="1"/>
    <w:qFormat/>
    <w:rsid w:val="00017771"/>
    <w:rPr>
      <w:rFonts w:ascii="Arial" w:eastAsiaTheme="minorHAnsi" w:hAnsi="Arial" w:cs="Arial"/>
      <w:i/>
      <w:iCs/>
    </w:rPr>
  </w:style>
  <w:style w:type="paragraph" w:customStyle="1" w:styleId="CornerstoneBases">
    <w:name w:val="Cornerstone / Bases"/>
    <w:basedOn w:val="BodyText"/>
    <w:qFormat/>
    <w:rsid w:val="00017771"/>
    <w:pPr>
      <w:ind w:left="2160" w:hanging="2160"/>
    </w:pPr>
  </w:style>
  <w:style w:type="paragraph" w:customStyle="1" w:styleId="EffectiveDate">
    <w:name w:val="Effective Date"/>
    <w:next w:val="BodyText"/>
    <w:qFormat/>
    <w:rsid w:val="00017771"/>
    <w:pPr>
      <w:spacing w:before="220" w:after="440"/>
      <w:jc w:val="center"/>
    </w:pPr>
  </w:style>
  <w:style w:type="paragraph" w:customStyle="1" w:styleId="END">
    <w:name w:val="END"/>
    <w:next w:val="BodyText"/>
    <w:qFormat/>
    <w:rsid w:val="00017771"/>
    <w:pPr>
      <w:autoSpaceDE w:val="0"/>
      <w:autoSpaceDN w:val="0"/>
      <w:adjustRightInd w:val="0"/>
      <w:spacing w:before="440" w:after="440"/>
      <w:jc w:val="center"/>
    </w:pPr>
  </w:style>
  <w:style w:type="character" w:customStyle="1" w:styleId="Heading3Char">
    <w:name w:val="Heading 3 Char"/>
    <w:basedOn w:val="DefaultParagraphFont"/>
    <w:link w:val="Heading3"/>
    <w:rsid w:val="00017771"/>
    <w:rPr>
      <w:rFonts w:eastAsiaTheme="majorEastAsia" w:cstheme="majorBidi"/>
    </w:rPr>
  </w:style>
  <w:style w:type="character" w:customStyle="1" w:styleId="Heading4Char">
    <w:name w:val="Heading 4 Char"/>
    <w:basedOn w:val="DefaultParagraphFont"/>
    <w:link w:val="Heading4"/>
    <w:uiPriority w:val="9"/>
    <w:semiHidden/>
    <w:rsid w:val="00017771"/>
    <w:rPr>
      <w:rFonts w:asciiTheme="majorHAnsi" w:eastAsiaTheme="majorEastAsia" w:hAnsiTheme="majorHAnsi" w:cstheme="majorBidi"/>
      <w:iCs/>
    </w:rPr>
  </w:style>
  <w:style w:type="table" w:customStyle="1" w:styleId="IM">
    <w:name w:val="IM"/>
    <w:basedOn w:val="TableNormal"/>
    <w:uiPriority w:val="99"/>
    <w:rsid w:val="00017771"/>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017771"/>
    <w:pPr>
      <w:widowControl w:val="0"/>
      <w:pBdr>
        <w:top w:val="single" w:sz="8" w:space="3" w:color="auto"/>
        <w:bottom w:val="single" w:sz="8" w:space="3" w:color="auto"/>
      </w:pBdr>
      <w:spacing w:after="220"/>
      <w:jc w:val="center"/>
    </w:pPr>
    <w:rPr>
      <w:rFonts w:eastAsiaTheme="minorHAnsi"/>
      <w:iCs/>
      <w:caps/>
    </w:rPr>
  </w:style>
  <w:style w:type="paragraph" w:styleId="Title">
    <w:name w:val="Title"/>
    <w:next w:val="BodyText"/>
    <w:link w:val="TitleChar"/>
    <w:qFormat/>
    <w:rsid w:val="00017771"/>
    <w:pPr>
      <w:spacing w:before="220" w:after="220"/>
      <w:jc w:val="center"/>
    </w:pPr>
  </w:style>
  <w:style w:type="character" w:customStyle="1" w:styleId="TitleChar">
    <w:name w:val="Title Char"/>
    <w:basedOn w:val="DefaultParagraphFont"/>
    <w:link w:val="Title"/>
    <w:rsid w:val="00017771"/>
  </w:style>
  <w:style w:type="paragraph" w:customStyle="1" w:styleId="NRCINSPECTIONMANUAL">
    <w:name w:val="NRC INSPECTION MANUAL"/>
    <w:next w:val="BodyText"/>
    <w:link w:val="NRCINSPECTIONMANUALChar"/>
    <w:qFormat/>
    <w:rsid w:val="00017771"/>
    <w:pPr>
      <w:tabs>
        <w:tab w:val="center" w:pos="4680"/>
        <w:tab w:val="right" w:pos="9360"/>
      </w:tabs>
      <w:spacing w:after="220"/>
    </w:pPr>
    <w:rPr>
      <w:rFonts w:eastAsiaTheme="minorHAnsi"/>
      <w:sz w:val="20"/>
    </w:rPr>
  </w:style>
  <w:style w:type="character" w:customStyle="1" w:styleId="NRCINSPECTIONMANUALChar">
    <w:name w:val="NRC INSPECTION MANUAL Char"/>
    <w:basedOn w:val="DefaultParagraphFont"/>
    <w:link w:val="NRCINSPECTIONMANUAL"/>
    <w:rsid w:val="00017771"/>
    <w:rPr>
      <w:rFonts w:eastAsiaTheme="minorHAnsi"/>
      <w:sz w:val="20"/>
    </w:rPr>
  </w:style>
  <w:style w:type="paragraph" w:customStyle="1" w:styleId="Requirement">
    <w:name w:val="Requirement"/>
    <w:basedOn w:val="BodyText3"/>
    <w:qFormat/>
    <w:rsid w:val="00017771"/>
    <w:pPr>
      <w:keepNext/>
    </w:pPr>
    <w:rPr>
      <w:b/>
      <w:bCs/>
    </w:rPr>
  </w:style>
  <w:style w:type="paragraph" w:customStyle="1" w:styleId="SpecificGuidance">
    <w:name w:val="Specific Guidance"/>
    <w:basedOn w:val="BodyText3"/>
    <w:qFormat/>
    <w:rsid w:val="00017771"/>
    <w:pPr>
      <w:keepNext/>
    </w:pPr>
    <w:rPr>
      <w:u w:val="single"/>
    </w:rPr>
  </w:style>
  <w:style w:type="paragraph" w:styleId="ListBullet2">
    <w:name w:val="List Bullet 2"/>
    <w:basedOn w:val="Normal"/>
    <w:unhideWhenUsed/>
    <w:rsid w:val="00256261"/>
    <w:pPr>
      <w:numPr>
        <w:numId w:val="40"/>
      </w:numPr>
      <w:spacing w:after="220"/>
    </w:pPr>
    <w:rPr>
      <w:sz w:val="22"/>
    </w:rPr>
  </w:style>
  <w:style w:type="paragraph" w:styleId="ListBullet3">
    <w:name w:val="List Bullet 3"/>
    <w:basedOn w:val="Normal"/>
    <w:unhideWhenUsed/>
    <w:rsid w:val="00526077"/>
    <w:pPr>
      <w:numPr>
        <w:numId w:val="42"/>
      </w:numPr>
      <w:contextualSpacing/>
    </w:pPr>
  </w:style>
  <w:style w:type="paragraph" w:styleId="ListBullet4">
    <w:name w:val="List Bullet 4"/>
    <w:basedOn w:val="Normal"/>
    <w:unhideWhenUsed/>
    <w:rsid w:val="00526077"/>
    <w:pPr>
      <w:numPr>
        <w:numId w:val="43"/>
      </w:numPr>
      <w:spacing w:after="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487827">
      <w:bodyDiv w:val="1"/>
      <w:marLeft w:val="0"/>
      <w:marRight w:val="0"/>
      <w:marTop w:val="0"/>
      <w:marBottom w:val="0"/>
      <w:divBdr>
        <w:top w:val="none" w:sz="0" w:space="0" w:color="auto"/>
        <w:left w:val="none" w:sz="0" w:space="0" w:color="auto"/>
        <w:bottom w:val="none" w:sz="0" w:space="0" w:color="auto"/>
        <w:right w:val="none" w:sz="0" w:space="0" w:color="auto"/>
      </w:divBdr>
      <w:divsChild>
        <w:div w:id="1754084129">
          <w:marLeft w:val="0"/>
          <w:marRight w:val="0"/>
          <w:marTop w:val="0"/>
          <w:marBottom w:val="0"/>
          <w:divBdr>
            <w:top w:val="none" w:sz="0" w:space="0" w:color="auto"/>
            <w:left w:val="none" w:sz="0" w:space="0" w:color="auto"/>
            <w:bottom w:val="none" w:sz="0" w:space="0" w:color="auto"/>
            <w:right w:val="none" w:sz="0" w:space="0" w:color="auto"/>
          </w:divBdr>
          <w:divsChild>
            <w:div w:id="276370312">
              <w:marLeft w:val="0"/>
              <w:marRight w:val="0"/>
              <w:marTop w:val="0"/>
              <w:marBottom w:val="0"/>
              <w:divBdr>
                <w:top w:val="none" w:sz="0" w:space="0" w:color="auto"/>
                <w:left w:val="none" w:sz="0" w:space="0" w:color="auto"/>
                <w:bottom w:val="none" w:sz="0" w:space="0" w:color="auto"/>
                <w:right w:val="none" w:sz="0" w:space="0" w:color="auto"/>
              </w:divBdr>
              <w:divsChild>
                <w:div w:id="52956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227514">
      <w:bodyDiv w:val="1"/>
      <w:marLeft w:val="0"/>
      <w:marRight w:val="0"/>
      <w:marTop w:val="0"/>
      <w:marBottom w:val="0"/>
      <w:divBdr>
        <w:top w:val="none" w:sz="0" w:space="0" w:color="auto"/>
        <w:left w:val="none" w:sz="0" w:space="0" w:color="auto"/>
        <w:bottom w:val="none" w:sz="0" w:space="0" w:color="auto"/>
        <w:right w:val="none" w:sz="0" w:space="0" w:color="auto"/>
      </w:divBdr>
      <w:divsChild>
        <w:div w:id="838420352">
          <w:marLeft w:val="0"/>
          <w:marRight w:val="0"/>
          <w:marTop w:val="0"/>
          <w:marBottom w:val="0"/>
          <w:divBdr>
            <w:top w:val="none" w:sz="0" w:space="0" w:color="auto"/>
            <w:left w:val="none" w:sz="0" w:space="0" w:color="auto"/>
            <w:bottom w:val="none" w:sz="0" w:space="0" w:color="auto"/>
            <w:right w:val="none" w:sz="0" w:space="0" w:color="auto"/>
          </w:divBdr>
          <w:divsChild>
            <w:div w:id="828012247">
              <w:marLeft w:val="0"/>
              <w:marRight w:val="0"/>
              <w:marTop w:val="0"/>
              <w:marBottom w:val="0"/>
              <w:divBdr>
                <w:top w:val="none" w:sz="0" w:space="0" w:color="auto"/>
                <w:left w:val="none" w:sz="0" w:space="0" w:color="auto"/>
                <w:bottom w:val="none" w:sz="0" w:space="0" w:color="auto"/>
                <w:right w:val="none" w:sz="0" w:space="0" w:color="auto"/>
              </w:divBdr>
              <w:divsChild>
                <w:div w:id="141951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8704844">
      <w:bodyDiv w:val="1"/>
      <w:marLeft w:val="0"/>
      <w:marRight w:val="0"/>
      <w:marTop w:val="0"/>
      <w:marBottom w:val="0"/>
      <w:divBdr>
        <w:top w:val="none" w:sz="0" w:space="0" w:color="auto"/>
        <w:left w:val="none" w:sz="0" w:space="0" w:color="auto"/>
        <w:bottom w:val="none" w:sz="0" w:space="0" w:color="auto"/>
        <w:right w:val="none" w:sz="0" w:space="0" w:color="auto"/>
      </w:divBdr>
      <w:divsChild>
        <w:div w:id="1420634923">
          <w:marLeft w:val="0"/>
          <w:marRight w:val="0"/>
          <w:marTop w:val="0"/>
          <w:marBottom w:val="0"/>
          <w:divBdr>
            <w:top w:val="none" w:sz="0" w:space="0" w:color="auto"/>
            <w:left w:val="none" w:sz="0" w:space="0" w:color="auto"/>
            <w:bottom w:val="none" w:sz="0" w:space="0" w:color="auto"/>
            <w:right w:val="none" w:sz="0" w:space="0" w:color="auto"/>
          </w:divBdr>
          <w:divsChild>
            <w:div w:id="561020575">
              <w:marLeft w:val="0"/>
              <w:marRight w:val="0"/>
              <w:marTop w:val="0"/>
              <w:marBottom w:val="0"/>
              <w:divBdr>
                <w:top w:val="none" w:sz="0" w:space="0" w:color="auto"/>
                <w:left w:val="none" w:sz="0" w:space="0" w:color="auto"/>
                <w:bottom w:val="none" w:sz="0" w:space="0" w:color="auto"/>
                <w:right w:val="none" w:sz="0" w:space="0" w:color="auto"/>
              </w:divBdr>
              <w:divsChild>
                <w:div w:id="1218391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408721">
      <w:bodyDiv w:val="1"/>
      <w:marLeft w:val="0"/>
      <w:marRight w:val="0"/>
      <w:marTop w:val="0"/>
      <w:marBottom w:val="0"/>
      <w:divBdr>
        <w:top w:val="none" w:sz="0" w:space="0" w:color="auto"/>
        <w:left w:val="none" w:sz="0" w:space="0" w:color="auto"/>
        <w:bottom w:val="none" w:sz="0" w:space="0" w:color="auto"/>
        <w:right w:val="none" w:sz="0" w:space="0" w:color="auto"/>
      </w:divBdr>
      <w:divsChild>
        <w:div w:id="313992275">
          <w:marLeft w:val="0"/>
          <w:marRight w:val="0"/>
          <w:marTop w:val="0"/>
          <w:marBottom w:val="0"/>
          <w:divBdr>
            <w:top w:val="none" w:sz="0" w:space="0" w:color="auto"/>
            <w:left w:val="none" w:sz="0" w:space="0" w:color="auto"/>
            <w:bottom w:val="none" w:sz="0" w:space="0" w:color="auto"/>
            <w:right w:val="none" w:sz="0" w:space="0" w:color="auto"/>
          </w:divBdr>
          <w:divsChild>
            <w:div w:id="1890873232">
              <w:marLeft w:val="0"/>
              <w:marRight w:val="0"/>
              <w:marTop w:val="0"/>
              <w:marBottom w:val="0"/>
              <w:divBdr>
                <w:top w:val="none" w:sz="0" w:space="0" w:color="auto"/>
                <w:left w:val="none" w:sz="0" w:space="0" w:color="auto"/>
                <w:bottom w:val="none" w:sz="0" w:space="0" w:color="auto"/>
                <w:right w:val="none" w:sz="0" w:space="0" w:color="auto"/>
              </w:divBdr>
              <w:divsChild>
                <w:div w:id="832187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2407584">
      <w:bodyDiv w:val="1"/>
      <w:marLeft w:val="0"/>
      <w:marRight w:val="0"/>
      <w:marTop w:val="0"/>
      <w:marBottom w:val="0"/>
      <w:divBdr>
        <w:top w:val="none" w:sz="0" w:space="0" w:color="auto"/>
        <w:left w:val="none" w:sz="0" w:space="0" w:color="auto"/>
        <w:bottom w:val="none" w:sz="0" w:space="0" w:color="auto"/>
        <w:right w:val="none" w:sz="0" w:space="0" w:color="auto"/>
      </w:divBdr>
    </w:div>
    <w:div w:id="940719506">
      <w:bodyDiv w:val="1"/>
      <w:marLeft w:val="0"/>
      <w:marRight w:val="0"/>
      <w:marTop w:val="0"/>
      <w:marBottom w:val="0"/>
      <w:divBdr>
        <w:top w:val="none" w:sz="0" w:space="0" w:color="auto"/>
        <w:left w:val="none" w:sz="0" w:space="0" w:color="auto"/>
        <w:bottom w:val="none" w:sz="0" w:space="0" w:color="auto"/>
        <w:right w:val="none" w:sz="0" w:space="0" w:color="auto"/>
      </w:divBdr>
    </w:div>
    <w:div w:id="1010522027">
      <w:bodyDiv w:val="1"/>
      <w:marLeft w:val="0"/>
      <w:marRight w:val="0"/>
      <w:marTop w:val="0"/>
      <w:marBottom w:val="0"/>
      <w:divBdr>
        <w:top w:val="none" w:sz="0" w:space="0" w:color="auto"/>
        <w:left w:val="none" w:sz="0" w:space="0" w:color="auto"/>
        <w:bottom w:val="none" w:sz="0" w:space="0" w:color="auto"/>
        <w:right w:val="none" w:sz="0" w:space="0" w:color="auto"/>
      </w:divBdr>
    </w:div>
    <w:div w:id="1088236352">
      <w:bodyDiv w:val="1"/>
      <w:marLeft w:val="0"/>
      <w:marRight w:val="0"/>
      <w:marTop w:val="0"/>
      <w:marBottom w:val="0"/>
      <w:divBdr>
        <w:top w:val="none" w:sz="0" w:space="0" w:color="auto"/>
        <w:left w:val="none" w:sz="0" w:space="0" w:color="auto"/>
        <w:bottom w:val="none" w:sz="0" w:space="0" w:color="auto"/>
        <w:right w:val="none" w:sz="0" w:space="0" w:color="auto"/>
      </w:divBdr>
      <w:divsChild>
        <w:div w:id="613295398">
          <w:marLeft w:val="0"/>
          <w:marRight w:val="0"/>
          <w:marTop w:val="0"/>
          <w:marBottom w:val="0"/>
          <w:divBdr>
            <w:top w:val="none" w:sz="0" w:space="0" w:color="auto"/>
            <w:left w:val="none" w:sz="0" w:space="0" w:color="auto"/>
            <w:bottom w:val="none" w:sz="0" w:space="0" w:color="auto"/>
            <w:right w:val="none" w:sz="0" w:space="0" w:color="auto"/>
          </w:divBdr>
          <w:divsChild>
            <w:div w:id="1067651945">
              <w:marLeft w:val="0"/>
              <w:marRight w:val="0"/>
              <w:marTop w:val="0"/>
              <w:marBottom w:val="0"/>
              <w:divBdr>
                <w:top w:val="none" w:sz="0" w:space="0" w:color="auto"/>
                <w:left w:val="none" w:sz="0" w:space="0" w:color="auto"/>
                <w:bottom w:val="none" w:sz="0" w:space="0" w:color="auto"/>
                <w:right w:val="none" w:sz="0" w:space="0" w:color="auto"/>
              </w:divBdr>
              <w:divsChild>
                <w:div w:id="1744528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795672">
      <w:bodyDiv w:val="1"/>
      <w:marLeft w:val="0"/>
      <w:marRight w:val="0"/>
      <w:marTop w:val="0"/>
      <w:marBottom w:val="0"/>
      <w:divBdr>
        <w:top w:val="none" w:sz="0" w:space="0" w:color="auto"/>
        <w:left w:val="none" w:sz="0" w:space="0" w:color="auto"/>
        <w:bottom w:val="none" w:sz="0" w:space="0" w:color="auto"/>
        <w:right w:val="none" w:sz="0" w:space="0" w:color="auto"/>
      </w:divBdr>
      <w:divsChild>
        <w:div w:id="1678729612">
          <w:marLeft w:val="0"/>
          <w:marRight w:val="0"/>
          <w:marTop w:val="0"/>
          <w:marBottom w:val="0"/>
          <w:divBdr>
            <w:top w:val="none" w:sz="0" w:space="0" w:color="auto"/>
            <w:left w:val="none" w:sz="0" w:space="0" w:color="auto"/>
            <w:bottom w:val="none" w:sz="0" w:space="0" w:color="auto"/>
            <w:right w:val="none" w:sz="0" w:space="0" w:color="auto"/>
          </w:divBdr>
          <w:divsChild>
            <w:div w:id="1211530712">
              <w:marLeft w:val="0"/>
              <w:marRight w:val="0"/>
              <w:marTop w:val="0"/>
              <w:marBottom w:val="0"/>
              <w:divBdr>
                <w:top w:val="none" w:sz="0" w:space="0" w:color="auto"/>
                <w:left w:val="none" w:sz="0" w:space="0" w:color="auto"/>
                <w:bottom w:val="none" w:sz="0" w:space="0" w:color="auto"/>
                <w:right w:val="none" w:sz="0" w:space="0" w:color="auto"/>
              </w:divBdr>
              <w:divsChild>
                <w:div w:id="1391072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702063">
      <w:bodyDiv w:val="1"/>
      <w:marLeft w:val="0"/>
      <w:marRight w:val="0"/>
      <w:marTop w:val="0"/>
      <w:marBottom w:val="0"/>
      <w:divBdr>
        <w:top w:val="none" w:sz="0" w:space="0" w:color="auto"/>
        <w:left w:val="none" w:sz="0" w:space="0" w:color="auto"/>
        <w:bottom w:val="none" w:sz="0" w:space="0" w:color="auto"/>
        <w:right w:val="none" w:sz="0" w:space="0" w:color="auto"/>
      </w:divBdr>
      <w:divsChild>
        <w:div w:id="1358585865">
          <w:marLeft w:val="0"/>
          <w:marRight w:val="0"/>
          <w:marTop w:val="0"/>
          <w:marBottom w:val="0"/>
          <w:divBdr>
            <w:top w:val="none" w:sz="0" w:space="0" w:color="auto"/>
            <w:left w:val="none" w:sz="0" w:space="0" w:color="auto"/>
            <w:bottom w:val="none" w:sz="0" w:space="0" w:color="auto"/>
            <w:right w:val="none" w:sz="0" w:space="0" w:color="auto"/>
          </w:divBdr>
          <w:divsChild>
            <w:div w:id="31200453">
              <w:marLeft w:val="0"/>
              <w:marRight w:val="0"/>
              <w:marTop w:val="0"/>
              <w:marBottom w:val="0"/>
              <w:divBdr>
                <w:top w:val="none" w:sz="0" w:space="0" w:color="auto"/>
                <w:left w:val="none" w:sz="0" w:space="0" w:color="auto"/>
                <w:bottom w:val="none" w:sz="0" w:space="0" w:color="auto"/>
                <w:right w:val="none" w:sz="0" w:space="0" w:color="auto"/>
              </w:divBdr>
              <w:divsChild>
                <w:div w:id="847015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487886">
      <w:bodyDiv w:val="1"/>
      <w:marLeft w:val="0"/>
      <w:marRight w:val="0"/>
      <w:marTop w:val="0"/>
      <w:marBottom w:val="0"/>
      <w:divBdr>
        <w:top w:val="none" w:sz="0" w:space="0" w:color="auto"/>
        <w:left w:val="none" w:sz="0" w:space="0" w:color="auto"/>
        <w:bottom w:val="none" w:sz="0" w:space="0" w:color="auto"/>
        <w:right w:val="none" w:sz="0" w:space="0" w:color="auto"/>
      </w:divBdr>
      <w:divsChild>
        <w:div w:id="1674146646">
          <w:marLeft w:val="0"/>
          <w:marRight w:val="0"/>
          <w:marTop w:val="0"/>
          <w:marBottom w:val="0"/>
          <w:divBdr>
            <w:top w:val="none" w:sz="0" w:space="0" w:color="auto"/>
            <w:left w:val="none" w:sz="0" w:space="0" w:color="auto"/>
            <w:bottom w:val="none" w:sz="0" w:space="0" w:color="auto"/>
            <w:right w:val="none" w:sz="0" w:space="0" w:color="auto"/>
          </w:divBdr>
          <w:divsChild>
            <w:div w:id="1860270057">
              <w:marLeft w:val="0"/>
              <w:marRight w:val="0"/>
              <w:marTop w:val="0"/>
              <w:marBottom w:val="0"/>
              <w:divBdr>
                <w:top w:val="none" w:sz="0" w:space="0" w:color="auto"/>
                <w:left w:val="none" w:sz="0" w:space="0" w:color="auto"/>
                <w:bottom w:val="none" w:sz="0" w:space="0" w:color="auto"/>
                <w:right w:val="none" w:sz="0" w:space="0" w:color="auto"/>
              </w:divBdr>
              <w:divsChild>
                <w:div w:id="12747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648653">
      <w:bodyDiv w:val="1"/>
      <w:marLeft w:val="0"/>
      <w:marRight w:val="0"/>
      <w:marTop w:val="0"/>
      <w:marBottom w:val="0"/>
      <w:divBdr>
        <w:top w:val="none" w:sz="0" w:space="0" w:color="auto"/>
        <w:left w:val="none" w:sz="0" w:space="0" w:color="auto"/>
        <w:bottom w:val="none" w:sz="0" w:space="0" w:color="auto"/>
        <w:right w:val="none" w:sz="0" w:space="0" w:color="auto"/>
      </w:divBdr>
      <w:divsChild>
        <w:div w:id="206188977">
          <w:marLeft w:val="0"/>
          <w:marRight w:val="0"/>
          <w:marTop w:val="0"/>
          <w:marBottom w:val="0"/>
          <w:divBdr>
            <w:top w:val="none" w:sz="0" w:space="0" w:color="auto"/>
            <w:left w:val="none" w:sz="0" w:space="0" w:color="auto"/>
            <w:bottom w:val="none" w:sz="0" w:space="0" w:color="auto"/>
            <w:right w:val="none" w:sz="0" w:space="0" w:color="auto"/>
          </w:divBdr>
          <w:divsChild>
            <w:div w:id="630522617">
              <w:marLeft w:val="0"/>
              <w:marRight w:val="0"/>
              <w:marTop w:val="0"/>
              <w:marBottom w:val="0"/>
              <w:divBdr>
                <w:top w:val="none" w:sz="0" w:space="0" w:color="auto"/>
                <w:left w:val="none" w:sz="0" w:space="0" w:color="auto"/>
                <w:bottom w:val="none" w:sz="0" w:space="0" w:color="auto"/>
                <w:right w:val="none" w:sz="0" w:space="0" w:color="auto"/>
              </w:divBdr>
              <w:divsChild>
                <w:div w:id="153519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205752">
      <w:bodyDiv w:val="1"/>
      <w:marLeft w:val="0"/>
      <w:marRight w:val="0"/>
      <w:marTop w:val="0"/>
      <w:marBottom w:val="0"/>
      <w:divBdr>
        <w:top w:val="none" w:sz="0" w:space="0" w:color="auto"/>
        <w:left w:val="none" w:sz="0" w:space="0" w:color="auto"/>
        <w:bottom w:val="none" w:sz="0" w:space="0" w:color="auto"/>
        <w:right w:val="none" w:sz="0" w:space="0" w:color="auto"/>
      </w:divBdr>
      <w:divsChild>
        <w:div w:id="1102995312">
          <w:marLeft w:val="0"/>
          <w:marRight w:val="0"/>
          <w:marTop w:val="0"/>
          <w:marBottom w:val="0"/>
          <w:divBdr>
            <w:top w:val="none" w:sz="0" w:space="0" w:color="auto"/>
            <w:left w:val="none" w:sz="0" w:space="0" w:color="auto"/>
            <w:bottom w:val="none" w:sz="0" w:space="0" w:color="auto"/>
            <w:right w:val="none" w:sz="0" w:space="0" w:color="auto"/>
          </w:divBdr>
          <w:divsChild>
            <w:div w:id="1642156636">
              <w:marLeft w:val="0"/>
              <w:marRight w:val="0"/>
              <w:marTop w:val="0"/>
              <w:marBottom w:val="0"/>
              <w:divBdr>
                <w:top w:val="none" w:sz="0" w:space="0" w:color="auto"/>
                <w:left w:val="none" w:sz="0" w:space="0" w:color="auto"/>
                <w:bottom w:val="none" w:sz="0" w:space="0" w:color="auto"/>
                <w:right w:val="none" w:sz="0" w:space="0" w:color="auto"/>
              </w:divBdr>
              <w:divsChild>
                <w:div w:id="412358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298704">
      <w:bodyDiv w:val="1"/>
      <w:marLeft w:val="0"/>
      <w:marRight w:val="0"/>
      <w:marTop w:val="0"/>
      <w:marBottom w:val="0"/>
      <w:divBdr>
        <w:top w:val="none" w:sz="0" w:space="0" w:color="auto"/>
        <w:left w:val="none" w:sz="0" w:space="0" w:color="auto"/>
        <w:bottom w:val="none" w:sz="0" w:space="0" w:color="auto"/>
        <w:right w:val="none" w:sz="0" w:space="0" w:color="auto"/>
      </w:divBdr>
      <w:divsChild>
        <w:div w:id="1464537409">
          <w:marLeft w:val="0"/>
          <w:marRight w:val="0"/>
          <w:marTop w:val="0"/>
          <w:marBottom w:val="0"/>
          <w:divBdr>
            <w:top w:val="none" w:sz="0" w:space="0" w:color="auto"/>
            <w:left w:val="none" w:sz="0" w:space="0" w:color="auto"/>
            <w:bottom w:val="none" w:sz="0" w:space="0" w:color="auto"/>
            <w:right w:val="none" w:sz="0" w:space="0" w:color="auto"/>
          </w:divBdr>
          <w:divsChild>
            <w:div w:id="1684087813">
              <w:marLeft w:val="0"/>
              <w:marRight w:val="0"/>
              <w:marTop w:val="0"/>
              <w:marBottom w:val="0"/>
              <w:divBdr>
                <w:top w:val="none" w:sz="0" w:space="0" w:color="auto"/>
                <w:left w:val="none" w:sz="0" w:space="0" w:color="auto"/>
                <w:bottom w:val="none" w:sz="0" w:space="0" w:color="auto"/>
                <w:right w:val="none" w:sz="0" w:space="0" w:color="auto"/>
              </w:divBdr>
              <w:divsChild>
                <w:div w:id="12131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642079">
      <w:bodyDiv w:val="1"/>
      <w:marLeft w:val="0"/>
      <w:marRight w:val="0"/>
      <w:marTop w:val="0"/>
      <w:marBottom w:val="0"/>
      <w:divBdr>
        <w:top w:val="none" w:sz="0" w:space="0" w:color="auto"/>
        <w:left w:val="none" w:sz="0" w:space="0" w:color="auto"/>
        <w:bottom w:val="none" w:sz="0" w:space="0" w:color="auto"/>
        <w:right w:val="none" w:sz="0" w:space="0" w:color="auto"/>
      </w:divBdr>
      <w:divsChild>
        <w:div w:id="528186119">
          <w:marLeft w:val="0"/>
          <w:marRight w:val="0"/>
          <w:marTop w:val="0"/>
          <w:marBottom w:val="0"/>
          <w:divBdr>
            <w:top w:val="none" w:sz="0" w:space="0" w:color="auto"/>
            <w:left w:val="none" w:sz="0" w:space="0" w:color="auto"/>
            <w:bottom w:val="none" w:sz="0" w:space="0" w:color="auto"/>
            <w:right w:val="none" w:sz="0" w:space="0" w:color="auto"/>
          </w:divBdr>
          <w:divsChild>
            <w:div w:id="1961185320">
              <w:marLeft w:val="0"/>
              <w:marRight w:val="0"/>
              <w:marTop w:val="0"/>
              <w:marBottom w:val="0"/>
              <w:divBdr>
                <w:top w:val="none" w:sz="0" w:space="0" w:color="auto"/>
                <w:left w:val="none" w:sz="0" w:space="0" w:color="auto"/>
                <w:bottom w:val="none" w:sz="0" w:space="0" w:color="auto"/>
                <w:right w:val="none" w:sz="0" w:space="0" w:color="auto"/>
              </w:divBdr>
              <w:divsChild>
                <w:div w:id="199760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061670">
      <w:bodyDiv w:val="1"/>
      <w:marLeft w:val="0"/>
      <w:marRight w:val="0"/>
      <w:marTop w:val="0"/>
      <w:marBottom w:val="0"/>
      <w:divBdr>
        <w:top w:val="none" w:sz="0" w:space="0" w:color="auto"/>
        <w:left w:val="none" w:sz="0" w:space="0" w:color="auto"/>
        <w:bottom w:val="none" w:sz="0" w:space="0" w:color="auto"/>
        <w:right w:val="none" w:sz="0" w:space="0" w:color="auto"/>
      </w:divBdr>
      <w:divsChild>
        <w:div w:id="985746123">
          <w:marLeft w:val="0"/>
          <w:marRight w:val="0"/>
          <w:marTop w:val="0"/>
          <w:marBottom w:val="0"/>
          <w:divBdr>
            <w:top w:val="none" w:sz="0" w:space="0" w:color="auto"/>
            <w:left w:val="none" w:sz="0" w:space="0" w:color="auto"/>
            <w:bottom w:val="none" w:sz="0" w:space="0" w:color="auto"/>
            <w:right w:val="none" w:sz="0" w:space="0" w:color="auto"/>
          </w:divBdr>
          <w:divsChild>
            <w:div w:id="1830320745">
              <w:marLeft w:val="0"/>
              <w:marRight w:val="0"/>
              <w:marTop w:val="0"/>
              <w:marBottom w:val="0"/>
              <w:divBdr>
                <w:top w:val="none" w:sz="0" w:space="0" w:color="auto"/>
                <w:left w:val="none" w:sz="0" w:space="0" w:color="auto"/>
                <w:bottom w:val="none" w:sz="0" w:space="0" w:color="auto"/>
                <w:right w:val="none" w:sz="0" w:space="0" w:color="auto"/>
              </w:divBdr>
              <w:divsChild>
                <w:div w:id="1504738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rc.gov/reading-rm/doc-collections/nuregs/staff/" TargetMode="External"/><Relationship Id="rId18" Type="http://schemas.openxmlformats.org/officeDocument/2006/relationships/hyperlink" Target="http://www.nrc.gov/reading-rm/doc-collections/insp-manual/inspection-procedure/"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nrc.gov/reading-rm/doc-collections/insp-manual/inspection-procedure/" TargetMode="External"/><Relationship Id="rId7" Type="http://schemas.openxmlformats.org/officeDocument/2006/relationships/settings" Target="settings.xml"/><Relationship Id="rId12" Type="http://schemas.openxmlformats.org/officeDocument/2006/relationships/hyperlink" Target="https://www.nrc.gov/reactors/operating/oversight/pi-summary-faq.html" TargetMode="External"/><Relationship Id="rId17" Type="http://schemas.openxmlformats.org/officeDocument/2006/relationships/hyperlink" Target="http://www.nrc.gov/reading-rm/doc-collections/insp-manual/manual-chapter/" TargetMode="External"/><Relationship Id="rId25" Type="http://schemas.openxmlformats.org/officeDocument/2006/relationships/hyperlink" Target="http://www.nrc.gov/about-nrc/regulatory/enforcement/enforce-pol.html" TargetMode="External"/><Relationship Id="rId2" Type="http://schemas.openxmlformats.org/officeDocument/2006/relationships/customXml" Target="../customXml/item2.xml"/><Relationship Id="rId16" Type="http://schemas.openxmlformats.org/officeDocument/2006/relationships/hyperlink" Target="http://www.nrc.gov/reading-rm/doc-collections/insp-manual/manual-chapter/" TargetMode="External"/><Relationship Id="rId20" Type="http://schemas.openxmlformats.org/officeDocument/2006/relationships/hyperlink" Target="http://www.nrc.gov/reading-rm/doc-collections/insp-manual/inspection-procedur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rc.gov/reading-rm/doc-collections/cfr/" TargetMode="External"/><Relationship Id="rId24" Type="http://schemas.openxmlformats.org/officeDocument/2006/relationships/hyperlink" Target="http://www.nrc.gov/reading-rm/doc-collections/insp-manual/inspection-procedure/" TargetMode="External"/><Relationship Id="rId5" Type="http://schemas.openxmlformats.org/officeDocument/2006/relationships/numbering" Target="numbering.xml"/><Relationship Id="rId15" Type="http://schemas.openxmlformats.org/officeDocument/2006/relationships/hyperlink" Target="http://www.nrc.gov/reading-rm/doc-collections/insp-manual/manual-chapter/" TargetMode="External"/><Relationship Id="rId23" Type="http://schemas.openxmlformats.org/officeDocument/2006/relationships/hyperlink" Target="http://www.nrc.gov/reading-rm/doc-collections/insp-manual/inspection-procedure/"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nrc.gov/reading-rm/doc-collections/insp-manual/inspection-procedur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nrc.gov/reading-rm/doc-collections/insp-manual/manual-chapter/" TargetMode="External"/><Relationship Id="rId22" Type="http://schemas.openxmlformats.org/officeDocument/2006/relationships/hyperlink" Target="http://www.nrc.gov/reading-rm/doc-collections/insp-manual/inspection-procedure/" TargetMode="External"/><Relationship Id="rId27"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MigrationModifiedDate xmlns="b79adf27-6bc4-49d9-9e60-bbf360cb1a42" xsi:nil="true"/>
    <SUNSI xmlns="b79adf27-6bc4-49d9-9e60-bbf360cb1a42" xsi:nil="true"/>
    <RecordInfo xmlns="b79adf27-6bc4-49d9-9e60-bbf360cb1a4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CA70CDA2DCF064EA4B9C5148C33A42B" ma:contentTypeVersion="7" ma:contentTypeDescription="Create a new document." ma:contentTypeScope="" ma:versionID="77d29cb73cf90dc0f3cd0942ca8b67eb">
  <xsd:schema xmlns:xsd="http://www.w3.org/2001/XMLSchema" xmlns:xs="http://www.w3.org/2001/XMLSchema" xmlns:p="http://schemas.microsoft.com/office/2006/metadata/properties" xmlns:ns2="b79adf27-6bc4-49d9-9e60-bbf360cb1a42" targetNamespace="http://schemas.microsoft.com/office/2006/metadata/properties" ma:root="true" ma:fieldsID="89bab1821c52d39a29d90f70e91fcdcb" ns2:_="">
    <xsd:import namespace="b79adf27-6bc4-49d9-9e60-bbf360cb1a42"/>
    <xsd:element name="properties">
      <xsd:complexType>
        <xsd:sequence>
          <xsd:element name="documentManagement">
            <xsd:complexType>
              <xsd:all>
                <xsd:element ref="ns2:RecordInfo" minOccurs="0"/>
                <xsd:element ref="ns2:MigrationModifiedDate" minOccurs="0"/>
                <xsd:element ref="ns2:SUNSI" minOccurs="0"/>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9adf27-6bc4-49d9-9e60-bbf360cb1a42" elementFormDefault="qualified">
    <xsd:import namespace="http://schemas.microsoft.com/office/2006/documentManagement/types"/>
    <xsd:import namespace="http://schemas.microsoft.com/office/infopath/2007/PartnerControls"/>
    <xsd:element name="RecordInfo" ma:index="8" nillable="true" ma:displayName="Record Info" ma:format="Dropdown" ma:internalName="RecordInfo">
      <xsd:simpleType>
        <xsd:restriction base="dms:Text">
          <xsd:maxLength value="255"/>
        </xsd:restriction>
      </xsd:simpleType>
    </xsd:element>
    <xsd:element name="MigrationModifiedDate" ma:index="9" nillable="true" ma:displayName="Migration Modified Date" ma:format="DateTime" ma:internalName="MigrationModifiedDate">
      <xsd:simpleType>
        <xsd:restriction base="dms:DateTime"/>
      </xsd:simpleType>
    </xsd:element>
    <xsd:element name="SUNSI" ma:index="10" nillable="true" ma:displayName="SUNSI" ma:format="Dropdown" ma:internalName="SUNSI">
      <xsd:simpleType>
        <xsd:restriction base="dms:Text">
          <xsd:maxLength value="255"/>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E1CB75-BBF7-4F3A-9B90-91C747A8C494}">
  <ds:schemaRefs>
    <ds:schemaRef ds:uri="http://schemas.openxmlformats.org/officeDocument/2006/bibliography"/>
  </ds:schemaRefs>
</ds:datastoreItem>
</file>

<file path=customXml/itemProps2.xml><?xml version="1.0" encoding="utf-8"?>
<ds:datastoreItem xmlns:ds="http://schemas.openxmlformats.org/officeDocument/2006/customXml" ds:itemID="{02950121-4C70-47B5-9875-8A0C3629A5C0}">
  <ds:schemaRefs>
    <ds:schemaRef ds:uri="http://schemas.openxmlformats.org/package/2006/metadata/core-properties"/>
    <ds:schemaRef ds:uri="http://schemas.microsoft.com/office/2006/documentManagement/types"/>
    <ds:schemaRef ds:uri="4ebc427b-1bcf-4856-a750-efc6bf2bcca6"/>
    <ds:schemaRef ds:uri="http://purl.org/dc/elements/1.1/"/>
    <ds:schemaRef ds:uri="http://schemas.microsoft.com/office/2006/metadata/properties"/>
    <ds:schemaRef ds:uri="http://schemas.microsoft.com/sharepoint/v3"/>
    <ds:schemaRef ds:uri="http://purl.org/dc/terms/"/>
    <ds:schemaRef ds:uri="http://schemas.microsoft.com/office/infopath/2007/PartnerControls"/>
    <ds:schemaRef ds:uri="bd536709-b854-4f3b-a247-393f1123cff3"/>
    <ds:schemaRef ds:uri="http://www.w3.org/XML/1998/namespace"/>
    <ds:schemaRef ds:uri="http://purl.org/dc/dcmitype/"/>
  </ds:schemaRefs>
</ds:datastoreItem>
</file>

<file path=customXml/itemProps3.xml><?xml version="1.0" encoding="utf-8"?>
<ds:datastoreItem xmlns:ds="http://schemas.openxmlformats.org/officeDocument/2006/customXml" ds:itemID="{D3A2E925-5C2B-4D3B-92B2-66EEE2C236A4}">
  <ds:schemaRefs>
    <ds:schemaRef ds:uri="http://schemas.microsoft.com/sharepoint/v3/contenttype/forms"/>
  </ds:schemaRefs>
</ds:datastoreItem>
</file>

<file path=customXml/itemProps4.xml><?xml version="1.0" encoding="utf-8"?>
<ds:datastoreItem xmlns:ds="http://schemas.openxmlformats.org/officeDocument/2006/customXml" ds:itemID="{C47EB04A-685E-419F-838D-A997D553E5A9}"/>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1</TotalTime>
  <Pages>14</Pages>
  <Words>5491</Words>
  <Characters>31300</Characters>
  <Application>Microsoft Office Word</Application>
  <DocSecurity>2</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36718</CharactersWithSpaces>
  <SharedDoc>false</SharedDoc>
  <HLinks>
    <vt:vector size="12" baseType="variant">
      <vt:variant>
        <vt:i4>3276846</vt:i4>
      </vt:variant>
      <vt:variant>
        <vt:i4>3</vt:i4>
      </vt:variant>
      <vt:variant>
        <vt:i4>0</vt:i4>
      </vt:variant>
      <vt:variant>
        <vt:i4>5</vt:i4>
      </vt:variant>
      <vt:variant>
        <vt:lpwstr>http://www.nrc.gov/NRR/OVERSIGHT/ASSESS/index.html</vt:lpwstr>
      </vt:variant>
      <vt:variant>
        <vt:lpwstr/>
      </vt:variant>
      <vt:variant>
        <vt:i4>458774</vt:i4>
      </vt:variant>
      <vt:variant>
        <vt:i4>0</vt:i4>
      </vt:variant>
      <vt:variant>
        <vt:i4>0</vt:i4>
      </vt:variant>
      <vt:variant>
        <vt:i4>5</vt:i4>
      </vt:variant>
      <vt:variant>
        <vt:lpwstr>http://nrr10.nrc.gov/rop-digital-city/index.html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3</cp:revision>
  <dcterms:created xsi:type="dcterms:W3CDTF">2024-12-10T23:48:00Z</dcterms:created>
  <dcterms:modified xsi:type="dcterms:W3CDTF">2024-12-10T23:49:00Z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0x010100BCA70CDA2DCF064EA4B9C5148C33A42B</vt:lpwstr>
  </property>
</Properties>
</file>